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932D5" w14:textId="77777777" w:rsidR="00CF0A54" w:rsidRPr="00560F77" w:rsidRDefault="00CF0A54" w:rsidP="00560F77">
      <w:pPr>
        <w:pStyle w:val="Titre4"/>
        <w:tabs>
          <w:tab w:val="center" w:pos="5004"/>
          <w:tab w:val="left" w:pos="7200"/>
        </w:tabs>
        <w:ind w:right="-2"/>
        <w:jc w:val="center"/>
        <w:rPr>
          <w:rFonts w:ascii="Marianne" w:hAnsi="Marianne"/>
          <w:i w:val="0"/>
          <w:color w:val="2E74B5"/>
          <w:sz w:val="28"/>
          <w:szCs w:val="28"/>
        </w:rPr>
      </w:pPr>
      <w:r w:rsidRPr="00560F77">
        <w:rPr>
          <w:rFonts w:ascii="Marianne" w:hAnsi="Marianne"/>
          <w:i w:val="0"/>
          <w:color w:val="2E74B5"/>
          <w:sz w:val="28"/>
          <w:szCs w:val="28"/>
        </w:rPr>
        <w:t>ANNEXE C</w:t>
      </w:r>
      <w:r w:rsidR="00BB21D4" w:rsidRPr="00560F77">
        <w:rPr>
          <w:rFonts w:ascii="Marianne" w:hAnsi="Marianne"/>
          <w:i w:val="0"/>
          <w:color w:val="2E74B5"/>
          <w:sz w:val="28"/>
          <w:szCs w:val="28"/>
        </w:rPr>
        <w:t>1</w:t>
      </w:r>
      <w:r w:rsidR="00430E15" w:rsidRPr="00560F77">
        <w:rPr>
          <w:rFonts w:ascii="Marianne" w:hAnsi="Marianne"/>
          <w:i w:val="0"/>
          <w:color w:val="2E74B5"/>
          <w:sz w:val="28"/>
          <w:szCs w:val="28"/>
        </w:rPr>
        <w:t>3</w:t>
      </w:r>
      <w:r w:rsidR="00C2386F" w:rsidRPr="00560F77">
        <w:rPr>
          <w:rFonts w:ascii="Marianne" w:hAnsi="Marianne"/>
          <w:i w:val="0"/>
          <w:color w:val="2E74B5"/>
          <w:sz w:val="28"/>
          <w:szCs w:val="28"/>
        </w:rPr>
        <w:t>A</w:t>
      </w:r>
    </w:p>
    <w:p w14:paraId="402FBDFE" w14:textId="77777777" w:rsidR="00C2386F" w:rsidRPr="008E0CC3" w:rsidRDefault="00C2386F" w:rsidP="00560F77">
      <w:pPr>
        <w:pStyle w:val="En-tte"/>
        <w:ind w:right="-2"/>
        <w:jc w:val="center"/>
        <w:rPr>
          <w:rFonts w:ascii="Marianne" w:hAnsi="Marianne" w:cs="Arial"/>
          <w:sz w:val="20"/>
          <w:szCs w:val="20"/>
        </w:rPr>
      </w:pPr>
    </w:p>
    <w:p w14:paraId="02987DFD" w14:textId="77777777" w:rsidR="00C2386F" w:rsidRPr="008E0CC3" w:rsidRDefault="00C2386F" w:rsidP="00560F77">
      <w:pPr>
        <w:pStyle w:val="Intgralebase"/>
        <w:spacing w:line="260" w:lineRule="exact"/>
        <w:ind w:right="-2"/>
        <w:jc w:val="center"/>
        <w:outlineLvl w:val="0"/>
        <w:rPr>
          <w:rFonts w:ascii="Marianne" w:hAnsi="Marianne"/>
          <w:b/>
          <w:sz w:val="28"/>
          <w:szCs w:val="28"/>
        </w:rPr>
      </w:pPr>
      <w:r w:rsidRPr="008E0CC3">
        <w:rPr>
          <w:rFonts w:ascii="Marianne" w:hAnsi="Marianne"/>
          <w:b/>
          <w:sz w:val="28"/>
          <w:szCs w:val="28"/>
        </w:rPr>
        <w:t>CONDITIONS DE P</w:t>
      </w:r>
      <w:r w:rsidR="00775B36" w:rsidRPr="008E0CC3">
        <w:rPr>
          <w:rFonts w:ascii="Marianne" w:hAnsi="Marianne"/>
          <w:b/>
          <w:sz w:val="28"/>
          <w:szCs w:val="28"/>
        </w:rPr>
        <w:t>ROMOUVABILITE POUR LA FILIERE A</w:t>
      </w:r>
      <w:r w:rsidRPr="008E0CC3">
        <w:rPr>
          <w:rFonts w:ascii="Marianne" w:hAnsi="Marianne"/>
          <w:b/>
          <w:sz w:val="28"/>
          <w:szCs w:val="28"/>
        </w:rPr>
        <w:t>SS</w:t>
      </w:r>
    </w:p>
    <w:p w14:paraId="2F25F5AE" w14:textId="77777777" w:rsidR="00C2386F" w:rsidRPr="00560F77" w:rsidRDefault="00C2386F" w:rsidP="00560F77">
      <w:pPr>
        <w:pStyle w:val="Intgralebase"/>
        <w:spacing w:line="220" w:lineRule="exact"/>
        <w:ind w:right="-2"/>
        <w:jc w:val="center"/>
        <w:outlineLvl w:val="0"/>
        <w:rPr>
          <w:rFonts w:ascii="Marianne" w:hAnsi="Marianne"/>
          <w:b/>
          <w:sz w:val="16"/>
          <w:szCs w:val="16"/>
        </w:rPr>
      </w:pPr>
    </w:p>
    <w:p w14:paraId="5E4ED27A" w14:textId="77777777" w:rsidR="00C2386F" w:rsidRPr="008E0CC3" w:rsidRDefault="00C2386F" w:rsidP="00560F77">
      <w:pPr>
        <w:pStyle w:val="Intgralebase"/>
        <w:ind w:right="-2"/>
        <w:jc w:val="center"/>
        <w:outlineLvl w:val="0"/>
        <w:rPr>
          <w:rFonts w:ascii="Marianne" w:hAnsi="Marianne"/>
          <w:b/>
          <w:sz w:val="24"/>
          <w:szCs w:val="24"/>
        </w:rPr>
      </w:pPr>
      <w:r w:rsidRPr="008E0CC3">
        <w:rPr>
          <w:rFonts w:ascii="Marianne" w:hAnsi="Marianne"/>
          <w:b/>
          <w:sz w:val="24"/>
          <w:szCs w:val="24"/>
        </w:rPr>
        <w:t>P</w:t>
      </w:r>
      <w:r w:rsidR="00CF0A54" w:rsidRPr="008E0CC3">
        <w:rPr>
          <w:rFonts w:ascii="Marianne" w:hAnsi="Marianne"/>
          <w:b/>
          <w:sz w:val="24"/>
          <w:szCs w:val="24"/>
        </w:rPr>
        <w:t>ersonnels administratifs</w:t>
      </w:r>
      <w:r w:rsidR="00743DAC" w:rsidRPr="008E0CC3">
        <w:rPr>
          <w:rFonts w:ascii="Marianne" w:hAnsi="Marianne"/>
          <w:b/>
          <w:sz w:val="24"/>
          <w:szCs w:val="24"/>
        </w:rPr>
        <w:t>,</w:t>
      </w:r>
      <w:r w:rsidR="00775B36" w:rsidRPr="008E0CC3">
        <w:rPr>
          <w:rFonts w:ascii="Marianne" w:hAnsi="Marianne"/>
          <w:b/>
          <w:sz w:val="24"/>
          <w:szCs w:val="24"/>
        </w:rPr>
        <w:t xml:space="preserve"> </w:t>
      </w:r>
      <w:r w:rsidRPr="008E0CC3">
        <w:rPr>
          <w:rFonts w:ascii="Marianne" w:hAnsi="Marianne"/>
          <w:b/>
          <w:sz w:val="24"/>
          <w:szCs w:val="24"/>
        </w:rPr>
        <w:t>sociaux et de santé</w:t>
      </w:r>
    </w:p>
    <w:p w14:paraId="10ED80FE" w14:textId="77777777" w:rsidR="009F65A6" w:rsidRPr="008E0CC3" w:rsidRDefault="00CF0A54" w:rsidP="00560F77">
      <w:pPr>
        <w:pStyle w:val="Intgralebase"/>
        <w:ind w:right="-2"/>
        <w:jc w:val="center"/>
        <w:outlineLvl w:val="0"/>
        <w:rPr>
          <w:rFonts w:ascii="Marianne" w:hAnsi="Marianne"/>
          <w:b/>
          <w:sz w:val="24"/>
          <w:szCs w:val="24"/>
        </w:rPr>
      </w:pPr>
      <w:proofErr w:type="gramStart"/>
      <w:r w:rsidRPr="008E0CC3">
        <w:rPr>
          <w:rFonts w:ascii="Marianne" w:hAnsi="Marianne"/>
          <w:b/>
          <w:sz w:val="24"/>
          <w:szCs w:val="24"/>
        </w:rPr>
        <w:t>conditions</w:t>
      </w:r>
      <w:proofErr w:type="gramEnd"/>
      <w:r w:rsidRPr="008E0CC3">
        <w:rPr>
          <w:rFonts w:ascii="Marianne" w:hAnsi="Marianne"/>
          <w:b/>
          <w:sz w:val="24"/>
          <w:szCs w:val="24"/>
        </w:rPr>
        <w:t xml:space="preserve"> d’ancienneté requises pour les </w:t>
      </w:r>
      <w:r w:rsidR="00743DAC" w:rsidRPr="008E0CC3">
        <w:rPr>
          <w:rFonts w:ascii="Marianne" w:hAnsi="Marianne"/>
          <w:b/>
          <w:sz w:val="24"/>
          <w:szCs w:val="24"/>
        </w:rPr>
        <w:t>promotions</w:t>
      </w:r>
      <w:r w:rsidR="009F65A6" w:rsidRPr="008E0CC3">
        <w:rPr>
          <w:rFonts w:ascii="Marianne" w:hAnsi="Marianne"/>
          <w:b/>
          <w:sz w:val="24"/>
          <w:szCs w:val="24"/>
        </w:rPr>
        <w:t xml:space="preserve"> par liste d’aptitude</w:t>
      </w:r>
    </w:p>
    <w:p w14:paraId="027A4E9E" w14:textId="35F77A69" w:rsidR="00CF0A54" w:rsidRPr="008E0CC3" w:rsidRDefault="00CF0A54" w:rsidP="00560F77">
      <w:pPr>
        <w:pStyle w:val="Intgralebase"/>
        <w:ind w:right="-2"/>
        <w:jc w:val="center"/>
        <w:outlineLvl w:val="0"/>
        <w:rPr>
          <w:rFonts w:ascii="Marianne" w:hAnsi="Marianne"/>
          <w:b/>
          <w:sz w:val="24"/>
          <w:szCs w:val="24"/>
        </w:rPr>
      </w:pPr>
      <w:proofErr w:type="gramStart"/>
      <w:r w:rsidRPr="008E0CC3">
        <w:rPr>
          <w:rFonts w:ascii="Marianne" w:hAnsi="Marianne"/>
          <w:b/>
          <w:sz w:val="24"/>
          <w:szCs w:val="24"/>
        </w:rPr>
        <w:t>et</w:t>
      </w:r>
      <w:proofErr w:type="gramEnd"/>
      <w:r w:rsidR="00743DAC" w:rsidRPr="008E0CC3">
        <w:rPr>
          <w:rFonts w:ascii="Marianne" w:hAnsi="Marianne"/>
          <w:b/>
          <w:sz w:val="24"/>
          <w:szCs w:val="24"/>
        </w:rPr>
        <w:t xml:space="preserve"> par</w:t>
      </w:r>
      <w:r w:rsidRPr="008E0CC3">
        <w:rPr>
          <w:rFonts w:ascii="Marianne" w:hAnsi="Marianne"/>
          <w:b/>
          <w:sz w:val="24"/>
          <w:szCs w:val="24"/>
        </w:rPr>
        <w:t xml:space="preserve"> tableau d’avancement au titre de </w:t>
      </w:r>
      <w:r w:rsidR="00775B36" w:rsidRPr="008E0CC3">
        <w:rPr>
          <w:rFonts w:ascii="Marianne" w:hAnsi="Marianne"/>
          <w:b/>
          <w:sz w:val="24"/>
          <w:szCs w:val="24"/>
        </w:rPr>
        <w:t xml:space="preserve">l’année </w:t>
      </w:r>
      <w:r w:rsidR="00560ACF">
        <w:rPr>
          <w:rFonts w:ascii="Marianne" w:hAnsi="Marianne"/>
          <w:b/>
          <w:sz w:val="24"/>
          <w:szCs w:val="24"/>
        </w:rPr>
        <w:t>2026</w:t>
      </w:r>
    </w:p>
    <w:p w14:paraId="1CF812C2" w14:textId="721FEA14" w:rsidR="001C32AB" w:rsidRDefault="001C32AB" w:rsidP="00560F77">
      <w:pPr>
        <w:pStyle w:val="Intgralebase"/>
        <w:spacing w:line="240" w:lineRule="exact"/>
        <w:ind w:right="-2"/>
        <w:outlineLvl w:val="0"/>
        <w:rPr>
          <w:rFonts w:ascii="Marianne" w:hAnsi="Marianne"/>
          <w:b/>
          <w:spacing w:val="-6"/>
          <w:sz w:val="24"/>
          <w:szCs w:val="24"/>
        </w:rPr>
      </w:pPr>
    </w:p>
    <w:tbl>
      <w:tblPr>
        <w:tblStyle w:val="Grilledutableau"/>
        <w:tblW w:w="10517" w:type="dxa"/>
        <w:tblInd w:w="-5" w:type="dxa"/>
        <w:tblBorders>
          <w:top w:val="single" w:sz="4" w:space="0" w:color="2E74B5"/>
          <w:left w:val="single" w:sz="4" w:space="0" w:color="2E74B5"/>
          <w:bottom w:val="single" w:sz="4" w:space="0" w:color="2E74B5"/>
          <w:right w:val="single" w:sz="4" w:space="0" w:color="2E74B5"/>
          <w:insideH w:val="single" w:sz="4" w:space="0" w:color="2E74B5"/>
          <w:insideV w:val="single" w:sz="4" w:space="0" w:color="2E74B5"/>
        </w:tblBorders>
        <w:shd w:val="clear" w:color="auto" w:fill="2E74B5"/>
        <w:tblLayout w:type="fixed"/>
        <w:tblLook w:val="04A0" w:firstRow="1" w:lastRow="0" w:firstColumn="1" w:lastColumn="0" w:noHBand="0" w:noVBand="1"/>
      </w:tblPr>
      <w:tblGrid>
        <w:gridCol w:w="10517"/>
      </w:tblGrid>
      <w:tr w:rsidR="002A6205" w14:paraId="7F2A8F9E" w14:textId="77777777" w:rsidTr="00560F77">
        <w:trPr>
          <w:trHeight w:val="510"/>
        </w:trPr>
        <w:tc>
          <w:tcPr>
            <w:tcW w:w="10517" w:type="dxa"/>
            <w:shd w:val="clear" w:color="auto" w:fill="2E74B5"/>
            <w:vAlign w:val="center"/>
          </w:tcPr>
          <w:p w14:paraId="73F4533F" w14:textId="77777777" w:rsidR="003352DB" w:rsidRPr="003352DB" w:rsidRDefault="003352DB" w:rsidP="00560F77">
            <w:pPr>
              <w:pStyle w:val="Intgralebase"/>
              <w:spacing w:line="240" w:lineRule="exact"/>
              <w:ind w:right="-2"/>
              <w:jc w:val="center"/>
              <w:outlineLvl w:val="0"/>
              <w:rPr>
                <w:rFonts w:ascii="Marianne" w:hAnsi="Marianne"/>
                <w:b/>
                <w:spacing w:val="-6"/>
                <w:sz w:val="24"/>
                <w:szCs w:val="24"/>
              </w:rPr>
            </w:pPr>
            <w:r w:rsidRPr="003352DB">
              <w:rPr>
                <w:rFonts w:ascii="Marianne" w:hAnsi="Marianne"/>
                <w:b/>
                <w:color w:val="FFFFFF" w:themeColor="background1"/>
                <w:spacing w:val="-6"/>
                <w:sz w:val="24"/>
                <w:szCs w:val="24"/>
              </w:rPr>
              <w:t>L</w:t>
            </w:r>
            <w:r w:rsidRPr="00560F77">
              <w:rPr>
                <w:rFonts w:ascii="Marianne" w:hAnsi="Marianne"/>
                <w:b/>
                <w:color w:val="FFFFFF" w:themeColor="background1"/>
                <w:spacing w:val="-6"/>
                <w:sz w:val="24"/>
                <w:szCs w:val="24"/>
              </w:rPr>
              <w:t>istes d’aptitude</w:t>
            </w:r>
          </w:p>
        </w:tc>
      </w:tr>
    </w:tbl>
    <w:p w14:paraId="1ED4AACB" w14:textId="77777777" w:rsidR="001C32AB" w:rsidRPr="00C2508C" w:rsidRDefault="001C32AB" w:rsidP="00560F77">
      <w:pPr>
        <w:pStyle w:val="Intgralebase"/>
        <w:spacing w:line="240" w:lineRule="exact"/>
        <w:ind w:right="-2"/>
        <w:outlineLvl w:val="0"/>
        <w:rPr>
          <w:rFonts w:ascii="Marianne" w:hAnsi="Marianne"/>
          <w:b/>
          <w:spacing w:val="-6"/>
          <w:sz w:val="24"/>
          <w:szCs w:val="24"/>
        </w:rPr>
      </w:pPr>
    </w:p>
    <w:p w14:paraId="6FA978C9" w14:textId="77777777" w:rsidR="00813AB4" w:rsidRPr="00560F77" w:rsidRDefault="00813AB4" w:rsidP="00560F77">
      <w:pPr>
        <w:pStyle w:val="Intgralebase"/>
        <w:pBdr>
          <w:top w:val="single" w:sz="4" w:space="4" w:color="2E74B5"/>
          <w:left w:val="single" w:sz="4" w:space="0" w:color="2E74B5"/>
          <w:bottom w:val="single" w:sz="4" w:space="4" w:color="2E74B5"/>
          <w:right w:val="single" w:sz="4" w:space="0" w:color="2E74B5"/>
        </w:pBdr>
        <w:spacing w:line="240" w:lineRule="exact"/>
        <w:ind w:right="-2"/>
        <w:jc w:val="center"/>
        <w:outlineLvl w:val="0"/>
        <w:rPr>
          <w:rFonts w:ascii="Marianne" w:hAnsi="Marianne"/>
          <w:b/>
          <w:color w:val="2E74B5"/>
          <w:spacing w:val="-6"/>
          <w:sz w:val="24"/>
          <w:szCs w:val="20"/>
        </w:rPr>
      </w:pPr>
      <w:r w:rsidRPr="00560F77">
        <w:rPr>
          <w:rFonts w:ascii="Marianne" w:hAnsi="Marianne"/>
          <w:b/>
          <w:color w:val="2E74B5"/>
          <w:spacing w:val="-6"/>
          <w:sz w:val="24"/>
          <w:szCs w:val="20"/>
        </w:rPr>
        <w:t>Filière administrative</w:t>
      </w:r>
    </w:p>
    <w:p w14:paraId="31881CE3" w14:textId="77777777" w:rsidR="00CF0A54" w:rsidRPr="008E0CC3" w:rsidRDefault="007E7D51" w:rsidP="00560F77">
      <w:pPr>
        <w:pStyle w:val="Intgralebase"/>
        <w:spacing w:before="120" w:line="260" w:lineRule="exact"/>
        <w:jc w:val="both"/>
        <w:outlineLvl w:val="0"/>
        <w:rPr>
          <w:rFonts w:ascii="Marianne" w:hAnsi="Marianne"/>
          <w:sz w:val="20"/>
          <w:szCs w:val="20"/>
        </w:rPr>
      </w:pPr>
      <w:r w:rsidRPr="008E0CC3">
        <w:rPr>
          <w:rFonts w:ascii="Marianne" w:hAnsi="Marianne"/>
          <w:sz w:val="20"/>
          <w:szCs w:val="20"/>
        </w:rPr>
        <w:t xml:space="preserve">1 – </w:t>
      </w:r>
      <w:r w:rsidR="00CF0A54" w:rsidRPr="008E0CC3">
        <w:rPr>
          <w:rFonts w:ascii="Marianne" w:hAnsi="Marianne"/>
          <w:sz w:val="20"/>
          <w:szCs w:val="20"/>
          <w:u w:val="single"/>
        </w:rPr>
        <w:t>Accès au corps des attachés d’administration de l’Etat</w:t>
      </w:r>
    </w:p>
    <w:p w14:paraId="4DC8FE17" w14:textId="4D63FC99" w:rsidR="00CF0A54" w:rsidRPr="008E0CC3" w:rsidRDefault="00CF0A54" w:rsidP="00560F77">
      <w:pPr>
        <w:pStyle w:val="Intgralebase"/>
        <w:spacing w:after="120" w:line="260" w:lineRule="exact"/>
        <w:jc w:val="both"/>
        <w:outlineLvl w:val="0"/>
        <w:rPr>
          <w:rFonts w:ascii="Marianne" w:hAnsi="Marianne"/>
          <w:sz w:val="20"/>
          <w:szCs w:val="20"/>
        </w:rPr>
      </w:pPr>
      <w:r w:rsidRPr="008E0CC3">
        <w:rPr>
          <w:rFonts w:ascii="Marianne" w:hAnsi="Marianne"/>
          <w:sz w:val="20"/>
          <w:szCs w:val="20"/>
        </w:rPr>
        <w:t>(</w:t>
      </w:r>
      <w:proofErr w:type="gramStart"/>
      <w:r w:rsidRPr="008E0CC3">
        <w:rPr>
          <w:rFonts w:ascii="Marianne" w:hAnsi="Marianne"/>
          <w:sz w:val="20"/>
          <w:szCs w:val="20"/>
        </w:rPr>
        <w:t>article</w:t>
      </w:r>
      <w:proofErr w:type="gramEnd"/>
      <w:r w:rsidRPr="008E0CC3">
        <w:rPr>
          <w:rFonts w:ascii="Marianne" w:hAnsi="Marianne"/>
          <w:sz w:val="20"/>
          <w:szCs w:val="20"/>
        </w:rPr>
        <w:t xml:space="preserve"> 12 </w:t>
      </w:r>
      <w:r w:rsidRPr="008E0CC3">
        <w:rPr>
          <w:rStyle w:val="lev"/>
          <w:rFonts w:ascii="Marianne" w:hAnsi="Marianne" w:cs="Arial"/>
          <w:b w:val="0"/>
          <w:sz w:val="20"/>
          <w:szCs w:val="20"/>
        </w:rPr>
        <w:t>décret n°</w:t>
      </w:r>
      <w:r w:rsidR="005375FD" w:rsidRPr="008E0CC3">
        <w:rPr>
          <w:rStyle w:val="lev"/>
          <w:rFonts w:ascii="Marianne" w:hAnsi="Marianne" w:cs="Arial"/>
          <w:b w:val="0"/>
          <w:sz w:val="20"/>
          <w:szCs w:val="20"/>
        </w:rPr>
        <w:t xml:space="preserve"> </w:t>
      </w:r>
      <w:r w:rsidRPr="008E0CC3">
        <w:rPr>
          <w:rStyle w:val="lev"/>
          <w:rFonts w:ascii="Marianne" w:hAnsi="Marianne" w:cs="Arial"/>
          <w:b w:val="0"/>
          <w:sz w:val="20"/>
          <w:szCs w:val="20"/>
        </w:rPr>
        <w:t>2011-1317 du 17 octobre 2011</w:t>
      </w:r>
      <w:r w:rsidR="00E30CA6" w:rsidRPr="008E0CC3">
        <w:rPr>
          <w:rStyle w:val="lev"/>
          <w:rFonts w:ascii="Marianne" w:hAnsi="Marianne" w:cs="Arial"/>
          <w:b w:val="0"/>
          <w:sz w:val="20"/>
          <w:szCs w:val="20"/>
        </w:rPr>
        <w:t xml:space="preserve"> modifié</w:t>
      </w:r>
      <w:r w:rsidRPr="008E0CC3">
        <w:rPr>
          <w:rFonts w:ascii="Marianne" w:hAnsi="Marianne"/>
          <w:sz w:val="20"/>
          <w:szCs w:val="20"/>
        </w:rPr>
        <w:t>) :</w:t>
      </w:r>
    </w:p>
    <w:p w14:paraId="32C89917" w14:textId="77777777" w:rsidR="00CF0A54" w:rsidRPr="008E0CC3" w:rsidRDefault="00CF0A54" w:rsidP="00560F77">
      <w:pPr>
        <w:pStyle w:val="Intgralebase"/>
        <w:numPr>
          <w:ilvl w:val="0"/>
          <w:numId w:val="17"/>
        </w:numPr>
        <w:spacing w:line="260" w:lineRule="exact"/>
        <w:ind w:left="0" w:firstLine="0"/>
        <w:jc w:val="both"/>
        <w:outlineLvl w:val="0"/>
        <w:rPr>
          <w:rFonts w:ascii="Marianne" w:hAnsi="Marianne"/>
          <w:sz w:val="20"/>
          <w:szCs w:val="20"/>
        </w:rPr>
      </w:pPr>
      <w:r w:rsidRPr="008E0CC3">
        <w:rPr>
          <w:rFonts w:ascii="Marianne" w:hAnsi="Marianne"/>
          <w:sz w:val="20"/>
          <w:szCs w:val="20"/>
        </w:rPr>
        <w:t xml:space="preserve">Fonctionnaire de l’Etat appartenant à un corps de catégorie B ou équivalent, </w:t>
      </w:r>
    </w:p>
    <w:p w14:paraId="54A5CDF0" w14:textId="565B798B" w:rsidR="00CF0A54" w:rsidRPr="008E0CC3" w:rsidRDefault="00AA7C53" w:rsidP="00560F77">
      <w:pPr>
        <w:pStyle w:val="Intgralebase"/>
        <w:numPr>
          <w:ilvl w:val="0"/>
          <w:numId w:val="17"/>
        </w:numPr>
        <w:spacing w:line="260" w:lineRule="exact"/>
        <w:ind w:left="0" w:firstLine="0"/>
        <w:jc w:val="both"/>
        <w:outlineLvl w:val="0"/>
        <w:rPr>
          <w:rFonts w:ascii="Marianne" w:hAnsi="Marianne"/>
          <w:sz w:val="20"/>
          <w:szCs w:val="20"/>
        </w:rPr>
      </w:pPr>
      <w:r w:rsidRPr="008E0CC3">
        <w:rPr>
          <w:rFonts w:ascii="Marianne" w:hAnsi="Marianne"/>
          <w:sz w:val="20"/>
          <w:szCs w:val="20"/>
        </w:rPr>
        <w:t>J</w:t>
      </w:r>
      <w:r w:rsidR="00CF0A54" w:rsidRPr="008E0CC3">
        <w:rPr>
          <w:rFonts w:ascii="Marianne" w:hAnsi="Marianne"/>
          <w:sz w:val="20"/>
          <w:szCs w:val="20"/>
        </w:rPr>
        <w:t>ustifier au 1</w:t>
      </w:r>
      <w:r w:rsidR="00CF0A54" w:rsidRPr="008E0CC3">
        <w:rPr>
          <w:rFonts w:ascii="Marianne" w:hAnsi="Marianne"/>
          <w:sz w:val="20"/>
          <w:szCs w:val="20"/>
          <w:vertAlign w:val="superscript"/>
        </w:rPr>
        <w:t>er</w:t>
      </w:r>
      <w:r w:rsidR="00CF0A54" w:rsidRPr="008E0CC3">
        <w:rPr>
          <w:rFonts w:ascii="Marianne" w:hAnsi="Marianne"/>
          <w:sz w:val="20"/>
          <w:szCs w:val="20"/>
        </w:rPr>
        <w:t xml:space="preserve"> janvier de l’année </w:t>
      </w:r>
      <w:r w:rsidR="00560ACF">
        <w:rPr>
          <w:rFonts w:ascii="Marianne" w:hAnsi="Marianne"/>
          <w:sz w:val="20"/>
          <w:szCs w:val="20"/>
        </w:rPr>
        <w:t>2026</w:t>
      </w:r>
      <w:r w:rsidR="00560ACF" w:rsidRPr="008E0CC3">
        <w:rPr>
          <w:rFonts w:ascii="Marianne" w:hAnsi="Marianne"/>
          <w:sz w:val="20"/>
          <w:szCs w:val="20"/>
        </w:rPr>
        <w:t xml:space="preserve"> </w:t>
      </w:r>
      <w:r w:rsidR="00CF0A54" w:rsidRPr="008E0CC3">
        <w:rPr>
          <w:rStyle w:val="lev"/>
          <w:rFonts w:ascii="Marianne" w:hAnsi="Marianne" w:cs="Arial"/>
          <w:b w:val="0"/>
          <w:sz w:val="20"/>
          <w:szCs w:val="20"/>
        </w:rPr>
        <w:t xml:space="preserve">d’au moins neuf années de services publics dont cinq ans au moins de services civils effectifs dans un corps régi par les dispositions du décret du 18 novembre 1994 </w:t>
      </w:r>
      <w:r w:rsidR="00775B36" w:rsidRPr="008E0CC3">
        <w:rPr>
          <w:rStyle w:val="lev"/>
          <w:rFonts w:ascii="Marianne" w:hAnsi="Marianne" w:cs="Arial"/>
          <w:b w:val="0"/>
          <w:sz w:val="20"/>
          <w:szCs w:val="20"/>
        </w:rPr>
        <w:t xml:space="preserve">modifié </w:t>
      </w:r>
      <w:r w:rsidR="00CF0A54" w:rsidRPr="008E0CC3">
        <w:rPr>
          <w:rStyle w:val="lev"/>
          <w:rFonts w:ascii="Marianne" w:hAnsi="Marianne" w:cs="Arial"/>
          <w:b w:val="0"/>
          <w:sz w:val="20"/>
          <w:szCs w:val="20"/>
        </w:rPr>
        <w:t>ou par celles d</w:t>
      </w:r>
      <w:r w:rsidR="00D754B8" w:rsidRPr="008E0CC3">
        <w:rPr>
          <w:rStyle w:val="lev"/>
          <w:rFonts w:ascii="Marianne" w:hAnsi="Marianne" w:cs="Arial"/>
          <w:b w:val="0"/>
          <w:sz w:val="20"/>
          <w:szCs w:val="20"/>
        </w:rPr>
        <w:t>u décret du 19 mars 2010</w:t>
      </w:r>
      <w:r w:rsidR="00CF0A54" w:rsidRPr="008E0CC3">
        <w:rPr>
          <w:rStyle w:val="lev"/>
          <w:rFonts w:ascii="Marianne" w:hAnsi="Marianne" w:cs="Arial"/>
          <w:b w:val="0"/>
          <w:sz w:val="20"/>
          <w:szCs w:val="20"/>
        </w:rPr>
        <w:t>.</w:t>
      </w:r>
    </w:p>
    <w:p w14:paraId="77DA4E12" w14:textId="77777777" w:rsidR="00D754B8" w:rsidRPr="008E0CC3" w:rsidRDefault="00D754B8" w:rsidP="00560F77">
      <w:pPr>
        <w:pStyle w:val="Intgralebase"/>
        <w:spacing w:line="260" w:lineRule="exact"/>
        <w:ind w:right="-2"/>
        <w:jc w:val="both"/>
        <w:outlineLvl w:val="0"/>
        <w:rPr>
          <w:rFonts w:ascii="Marianne" w:hAnsi="Marianne"/>
          <w:sz w:val="20"/>
          <w:szCs w:val="20"/>
        </w:rPr>
      </w:pPr>
    </w:p>
    <w:p w14:paraId="0CF1F93C" w14:textId="77777777" w:rsidR="00D754B8" w:rsidRPr="008E0CC3" w:rsidRDefault="00D754B8" w:rsidP="00560F77">
      <w:pPr>
        <w:pStyle w:val="Intgralebase"/>
        <w:spacing w:line="260" w:lineRule="exact"/>
        <w:ind w:right="-2"/>
        <w:jc w:val="both"/>
        <w:outlineLvl w:val="0"/>
        <w:rPr>
          <w:rFonts w:ascii="Marianne" w:hAnsi="Marianne"/>
          <w:sz w:val="20"/>
          <w:szCs w:val="20"/>
        </w:rPr>
      </w:pPr>
      <w:r w:rsidRPr="008E0CC3">
        <w:rPr>
          <w:rFonts w:ascii="Marianne" w:hAnsi="Marianne"/>
          <w:sz w:val="20"/>
          <w:szCs w:val="20"/>
        </w:rPr>
        <w:t xml:space="preserve">2 – </w:t>
      </w:r>
      <w:r w:rsidRPr="008E0CC3">
        <w:rPr>
          <w:rFonts w:ascii="Marianne" w:hAnsi="Marianne"/>
          <w:sz w:val="20"/>
          <w:szCs w:val="20"/>
          <w:u w:val="single"/>
        </w:rPr>
        <w:t>Accès au corps des secrétaires administratifs de l’éducation nationale et de l’enseignement supérieur</w:t>
      </w:r>
    </w:p>
    <w:p w14:paraId="39F32D77" w14:textId="0E52BB17" w:rsidR="00D754B8" w:rsidRPr="008E0CC3" w:rsidRDefault="00D754B8" w:rsidP="00560F77">
      <w:pPr>
        <w:spacing w:after="120" w:line="260" w:lineRule="exact"/>
        <w:jc w:val="both"/>
        <w:rPr>
          <w:rStyle w:val="lev"/>
          <w:rFonts w:ascii="Marianne" w:hAnsi="Marianne" w:cs="Arial"/>
          <w:b w:val="0"/>
          <w:sz w:val="20"/>
          <w:szCs w:val="20"/>
        </w:rPr>
      </w:pPr>
      <w:r w:rsidRPr="008E0CC3">
        <w:rPr>
          <w:rFonts w:ascii="Marianne" w:hAnsi="Marianne" w:cs="Arial"/>
          <w:sz w:val="20"/>
          <w:szCs w:val="20"/>
        </w:rPr>
        <w:t>(</w:t>
      </w:r>
      <w:proofErr w:type="gramStart"/>
      <w:r w:rsidRPr="008E0CC3">
        <w:rPr>
          <w:rFonts w:ascii="Marianne" w:hAnsi="Marianne" w:cs="Arial"/>
          <w:sz w:val="20"/>
          <w:szCs w:val="20"/>
        </w:rPr>
        <w:t>article</w:t>
      </w:r>
      <w:proofErr w:type="gramEnd"/>
      <w:r w:rsidRPr="008E0CC3">
        <w:rPr>
          <w:rFonts w:ascii="Marianne" w:hAnsi="Marianne" w:cs="Arial"/>
          <w:sz w:val="20"/>
          <w:szCs w:val="20"/>
        </w:rPr>
        <w:t xml:space="preserve"> 4 du </w:t>
      </w:r>
      <w:r w:rsidRPr="008E0CC3">
        <w:rPr>
          <w:rStyle w:val="lev"/>
          <w:rFonts w:ascii="Marianne" w:hAnsi="Marianne" w:cs="Arial"/>
          <w:b w:val="0"/>
          <w:sz w:val="20"/>
          <w:szCs w:val="20"/>
        </w:rPr>
        <w:t>décret n°</w:t>
      </w:r>
      <w:r w:rsidR="005375FD" w:rsidRPr="008E0CC3">
        <w:rPr>
          <w:rStyle w:val="lev"/>
          <w:rFonts w:ascii="Marianne" w:hAnsi="Marianne" w:cs="Arial"/>
          <w:b w:val="0"/>
          <w:sz w:val="20"/>
          <w:szCs w:val="20"/>
        </w:rPr>
        <w:t xml:space="preserve"> </w:t>
      </w:r>
      <w:r w:rsidRPr="008E0CC3">
        <w:rPr>
          <w:rStyle w:val="lev"/>
          <w:rFonts w:ascii="Marianne" w:hAnsi="Marianne" w:cs="Arial"/>
          <w:b w:val="0"/>
          <w:sz w:val="20"/>
          <w:szCs w:val="20"/>
        </w:rPr>
        <w:t>2009-1388 du 11 novembre 2009 modifié)</w:t>
      </w:r>
      <w:r w:rsidR="00A84E20" w:rsidRPr="008E0CC3">
        <w:rPr>
          <w:rStyle w:val="lev"/>
          <w:rFonts w:ascii="Marianne" w:hAnsi="Marianne" w:cs="Arial"/>
          <w:b w:val="0"/>
          <w:sz w:val="20"/>
          <w:szCs w:val="20"/>
        </w:rPr>
        <w:t> :</w:t>
      </w:r>
    </w:p>
    <w:p w14:paraId="412410B0" w14:textId="77777777" w:rsidR="00D754B8" w:rsidRPr="008E0CC3" w:rsidRDefault="00D754B8" w:rsidP="00560F77">
      <w:pPr>
        <w:pStyle w:val="Intgralebase"/>
        <w:numPr>
          <w:ilvl w:val="0"/>
          <w:numId w:val="17"/>
        </w:numPr>
        <w:spacing w:line="260" w:lineRule="exact"/>
        <w:ind w:left="0" w:right="-2" w:firstLine="0"/>
        <w:jc w:val="both"/>
        <w:outlineLvl w:val="0"/>
        <w:rPr>
          <w:rFonts w:ascii="Marianne" w:hAnsi="Marianne"/>
          <w:sz w:val="20"/>
          <w:szCs w:val="20"/>
        </w:rPr>
      </w:pPr>
      <w:r w:rsidRPr="008E0CC3">
        <w:rPr>
          <w:rStyle w:val="lev"/>
          <w:rFonts w:ascii="Marianne" w:hAnsi="Marianne" w:cs="Arial"/>
          <w:b w:val="0"/>
          <w:sz w:val="20"/>
          <w:szCs w:val="20"/>
        </w:rPr>
        <w:t>Fonctionnaires appartenant à un corps de catégorie C ou de même niveau</w:t>
      </w:r>
    </w:p>
    <w:p w14:paraId="1FA0FD57" w14:textId="6AC6EC8E" w:rsidR="00D754B8" w:rsidRPr="008E0CC3" w:rsidRDefault="00AA7C53" w:rsidP="00560F77">
      <w:pPr>
        <w:pStyle w:val="Intgralebase"/>
        <w:numPr>
          <w:ilvl w:val="0"/>
          <w:numId w:val="17"/>
        </w:numPr>
        <w:spacing w:line="260" w:lineRule="exact"/>
        <w:ind w:left="0" w:right="-2" w:firstLine="0"/>
        <w:jc w:val="both"/>
        <w:outlineLvl w:val="0"/>
        <w:rPr>
          <w:rFonts w:ascii="Marianne" w:hAnsi="Marianne"/>
          <w:sz w:val="20"/>
          <w:szCs w:val="20"/>
        </w:rPr>
      </w:pPr>
      <w:r w:rsidRPr="008E0CC3">
        <w:rPr>
          <w:rFonts w:ascii="Marianne" w:hAnsi="Marianne"/>
          <w:sz w:val="20"/>
          <w:szCs w:val="20"/>
        </w:rPr>
        <w:t>J</w:t>
      </w:r>
      <w:r w:rsidR="00D754B8" w:rsidRPr="008E0CC3">
        <w:rPr>
          <w:rFonts w:ascii="Marianne" w:hAnsi="Marianne"/>
          <w:sz w:val="20"/>
          <w:szCs w:val="20"/>
        </w:rPr>
        <w:t>ustifier au 1</w:t>
      </w:r>
      <w:r w:rsidR="00D754B8" w:rsidRPr="008E0CC3">
        <w:rPr>
          <w:rFonts w:ascii="Marianne" w:hAnsi="Marianne"/>
          <w:sz w:val="20"/>
          <w:szCs w:val="20"/>
          <w:vertAlign w:val="superscript"/>
        </w:rPr>
        <w:t>er</w:t>
      </w:r>
      <w:r w:rsidR="00D754B8" w:rsidRPr="008E0CC3">
        <w:rPr>
          <w:rFonts w:ascii="Marianne" w:hAnsi="Marianne"/>
          <w:sz w:val="20"/>
          <w:szCs w:val="20"/>
        </w:rPr>
        <w:t xml:space="preserve"> janvier de l’année </w:t>
      </w:r>
      <w:r w:rsidR="00560ACF">
        <w:rPr>
          <w:rFonts w:ascii="Marianne" w:hAnsi="Marianne"/>
          <w:sz w:val="20"/>
          <w:szCs w:val="20"/>
        </w:rPr>
        <w:t>2026</w:t>
      </w:r>
      <w:r w:rsidR="00560ACF" w:rsidRPr="008E0CC3">
        <w:rPr>
          <w:rFonts w:ascii="Marianne" w:hAnsi="Marianne"/>
          <w:sz w:val="20"/>
          <w:szCs w:val="20"/>
        </w:rPr>
        <w:t xml:space="preserve"> </w:t>
      </w:r>
      <w:r w:rsidR="00D754B8" w:rsidRPr="008E0CC3">
        <w:rPr>
          <w:rStyle w:val="lev"/>
          <w:rFonts w:ascii="Marianne" w:hAnsi="Marianne" w:cs="Arial"/>
          <w:b w:val="0"/>
          <w:sz w:val="20"/>
          <w:szCs w:val="20"/>
        </w:rPr>
        <w:t>d’au moins neuf années de services publics</w:t>
      </w:r>
    </w:p>
    <w:p w14:paraId="0DF43359" w14:textId="77777777" w:rsidR="003352DB" w:rsidRPr="008E0CC3" w:rsidRDefault="003352DB" w:rsidP="00560F77">
      <w:pPr>
        <w:spacing w:after="0" w:line="240" w:lineRule="exact"/>
        <w:ind w:right="-2"/>
        <w:rPr>
          <w:rStyle w:val="lev"/>
          <w:rFonts w:ascii="Marianne" w:hAnsi="Marianne" w:cs="Arial"/>
          <w:b w:val="0"/>
          <w:sz w:val="20"/>
          <w:szCs w:val="20"/>
        </w:rPr>
      </w:pPr>
    </w:p>
    <w:p w14:paraId="6C628438" w14:textId="77777777" w:rsidR="00813AB4" w:rsidRPr="00560F77" w:rsidRDefault="00813AB4" w:rsidP="00560F77">
      <w:pPr>
        <w:pStyle w:val="Intgralebase"/>
        <w:pBdr>
          <w:top w:val="single" w:sz="4" w:space="4" w:color="2E74B5"/>
          <w:left w:val="single" w:sz="4" w:space="0" w:color="2E74B5"/>
          <w:bottom w:val="single" w:sz="4" w:space="4" w:color="2E74B5"/>
          <w:right w:val="single" w:sz="4" w:space="0" w:color="2E74B5"/>
        </w:pBdr>
        <w:spacing w:line="240" w:lineRule="exact"/>
        <w:ind w:right="-2"/>
        <w:jc w:val="center"/>
        <w:outlineLvl w:val="0"/>
        <w:rPr>
          <w:rFonts w:ascii="Marianne" w:hAnsi="Marianne"/>
          <w:b/>
          <w:color w:val="2E74B5"/>
          <w:spacing w:val="-6"/>
          <w:sz w:val="24"/>
          <w:szCs w:val="20"/>
        </w:rPr>
      </w:pPr>
      <w:r w:rsidRPr="00560F77">
        <w:rPr>
          <w:rFonts w:ascii="Marianne" w:hAnsi="Marianne"/>
          <w:b/>
          <w:color w:val="2E74B5"/>
          <w:spacing w:val="-6"/>
          <w:sz w:val="24"/>
          <w:szCs w:val="20"/>
        </w:rPr>
        <w:t>Filière administrative</w:t>
      </w:r>
    </w:p>
    <w:p w14:paraId="6B5C94EB" w14:textId="77777777" w:rsidR="009A54EE" w:rsidRDefault="00585396" w:rsidP="00560F77">
      <w:pPr>
        <w:pStyle w:val="Intgralebase"/>
        <w:spacing w:before="120" w:line="260" w:lineRule="exact"/>
        <w:jc w:val="both"/>
        <w:outlineLvl w:val="0"/>
        <w:rPr>
          <w:rFonts w:ascii="Marianne" w:hAnsi="Marianne"/>
          <w:sz w:val="20"/>
          <w:szCs w:val="20"/>
        </w:rPr>
      </w:pPr>
      <w:r w:rsidRPr="00560F77">
        <w:rPr>
          <w:rFonts w:ascii="Marianne" w:hAnsi="Marianne"/>
          <w:bCs/>
          <w:spacing w:val="-6"/>
          <w:sz w:val="20"/>
          <w:szCs w:val="20"/>
        </w:rPr>
        <w:t>1</w:t>
      </w:r>
      <w:r w:rsidR="008D5FFA" w:rsidRPr="00560F77">
        <w:rPr>
          <w:rFonts w:ascii="Marianne" w:hAnsi="Marianne"/>
          <w:bCs/>
          <w:spacing w:val="-6"/>
          <w:sz w:val="20"/>
          <w:szCs w:val="20"/>
        </w:rPr>
        <w:t xml:space="preserve"> -</w:t>
      </w:r>
      <w:r w:rsidRPr="008E0CC3">
        <w:rPr>
          <w:rFonts w:ascii="Marianne" w:hAnsi="Marianne"/>
          <w:bCs/>
          <w:spacing w:val="-6"/>
          <w:sz w:val="20"/>
          <w:szCs w:val="20"/>
          <w:u w:val="single"/>
        </w:rPr>
        <w:t xml:space="preserve"> Accès au grade d’attaché d’administration hors classe</w:t>
      </w:r>
    </w:p>
    <w:p w14:paraId="59C9E552" w14:textId="02FACCB0" w:rsidR="00813AB4" w:rsidRPr="00A6543E" w:rsidRDefault="00585396" w:rsidP="00560F77">
      <w:pPr>
        <w:pStyle w:val="Intgralebase"/>
        <w:spacing w:after="120" w:line="260" w:lineRule="exact"/>
        <w:ind w:right="-2"/>
        <w:jc w:val="both"/>
        <w:outlineLvl w:val="0"/>
        <w:rPr>
          <w:rStyle w:val="lev"/>
          <w:rFonts w:ascii="Marianne" w:hAnsi="Marianne" w:cs="Arial"/>
          <w:b w:val="0"/>
          <w:bCs w:val="0"/>
          <w:sz w:val="20"/>
          <w:szCs w:val="20"/>
        </w:rPr>
      </w:pPr>
      <w:r w:rsidRPr="008E0CC3">
        <w:rPr>
          <w:rFonts w:ascii="Marianne" w:hAnsi="Marianne"/>
          <w:sz w:val="20"/>
          <w:szCs w:val="20"/>
        </w:rPr>
        <w:t>(</w:t>
      </w:r>
      <w:proofErr w:type="gramStart"/>
      <w:r w:rsidRPr="008E0CC3">
        <w:rPr>
          <w:rFonts w:ascii="Marianne" w:hAnsi="Marianne"/>
          <w:sz w:val="20"/>
          <w:szCs w:val="20"/>
        </w:rPr>
        <w:t>article</w:t>
      </w:r>
      <w:proofErr w:type="gramEnd"/>
      <w:r w:rsidRPr="008E0CC3">
        <w:rPr>
          <w:rFonts w:ascii="Marianne" w:hAnsi="Marianne"/>
          <w:sz w:val="20"/>
          <w:szCs w:val="20"/>
        </w:rPr>
        <w:t xml:space="preserve"> 24 du </w:t>
      </w:r>
      <w:r w:rsidRPr="008E0CC3">
        <w:rPr>
          <w:rStyle w:val="lev"/>
          <w:rFonts w:ascii="Marianne" w:hAnsi="Marianne" w:cs="Arial"/>
          <w:b w:val="0"/>
          <w:sz w:val="20"/>
          <w:szCs w:val="20"/>
        </w:rPr>
        <w:t>décret n°</w:t>
      </w:r>
      <w:r w:rsidR="005375FD" w:rsidRPr="008E0CC3">
        <w:rPr>
          <w:rStyle w:val="lev"/>
          <w:rFonts w:ascii="Marianne" w:hAnsi="Marianne" w:cs="Arial"/>
          <w:b w:val="0"/>
          <w:sz w:val="20"/>
          <w:szCs w:val="20"/>
        </w:rPr>
        <w:t xml:space="preserve"> </w:t>
      </w:r>
      <w:r w:rsidRPr="008E0CC3">
        <w:rPr>
          <w:rStyle w:val="lev"/>
          <w:rFonts w:ascii="Marianne" w:hAnsi="Marianne" w:cs="Arial"/>
          <w:b w:val="0"/>
          <w:sz w:val="20"/>
          <w:szCs w:val="20"/>
        </w:rPr>
        <w:t>2011-1317 du 17 octobre 2011</w:t>
      </w:r>
      <w:r w:rsidR="00E30CA6" w:rsidRPr="008E0CC3">
        <w:rPr>
          <w:rStyle w:val="lev"/>
          <w:rFonts w:ascii="Marianne" w:hAnsi="Marianne" w:cs="Arial"/>
          <w:b w:val="0"/>
          <w:sz w:val="20"/>
          <w:szCs w:val="20"/>
        </w:rPr>
        <w:t xml:space="preserve"> modifié</w:t>
      </w:r>
      <w:r w:rsidRPr="008E0CC3">
        <w:rPr>
          <w:rFonts w:ascii="Marianne" w:hAnsi="Marianne"/>
          <w:sz w:val="20"/>
          <w:szCs w:val="20"/>
        </w:rPr>
        <w:t>)</w:t>
      </w:r>
    </w:p>
    <w:p w14:paraId="316F4EA3" w14:textId="6A8B1DF4" w:rsidR="00AA7C53" w:rsidRPr="008E0CC3" w:rsidRDefault="008D5FFA" w:rsidP="00560F77">
      <w:pPr>
        <w:pStyle w:val="Intgralebase"/>
        <w:spacing w:line="260" w:lineRule="exact"/>
        <w:jc w:val="both"/>
        <w:outlineLvl w:val="0"/>
        <w:rPr>
          <w:rFonts w:ascii="Marianne" w:hAnsi="Marianne"/>
          <w:sz w:val="20"/>
          <w:szCs w:val="20"/>
        </w:rPr>
      </w:pPr>
      <w:proofErr w:type="gramStart"/>
      <w:r w:rsidRPr="008E0CC3">
        <w:rPr>
          <w:rFonts w:ascii="Marianne" w:hAnsi="Marianne"/>
          <w:sz w:val="20"/>
          <w:szCs w:val="20"/>
        </w:rPr>
        <w:t>a</w:t>
      </w:r>
      <w:proofErr w:type="gramEnd"/>
      <w:r w:rsidRPr="008E0CC3">
        <w:rPr>
          <w:rFonts w:ascii="Marianne" w:hAnsi="Marianne"/>
          <w:sz w:val="20"/>
          <w:szCs w:val="20"/>
        </w:rPr>
        <w:t xml:space="preserve"> - </w:t>
      </w:r>
      <w:r w:rsidR="00AA7C53" w:rsidRPr="008E0CC3">
        <w:rPr>
          <w:rFonts w:ascii="Marianne" w:hAnsi="Marianne"/>
          <w:sz w:val="20"/>
          <w:szCs w:val="20"/>
          <w:u w:val="single"/>
        </w:rPr>
        <w:t xml:space="preserve">Accès au grade d’attaché </w:t>
      </w:r>
      <w:r w:rsidR="007E7D51" w:rsidRPr="008E0CC3">
        <w:rPr>
          <w:rFonts w:ascii="Marianne" w:hAnsi="Marianne"/>
          <w:sz w:val="20"/>
          <w:szCs w:val="20"/>
          <w:u w:val="single"/>
        </w:rPr>
        <w:t xml:space="preserve">d’administration </w:t>
      </w:r>
      <w:r w:rsidR="00AA7C53" w:rsidRPr="008E0CC3">
        <w:rPr>
          <w:rFonts w:ascii="Marianne" w:hAnsi="Marianne"/>
          <w:sz w:val="20"/>
          <w:szCs w:val="20"/>
          <w:u w:val="single"/>
        </w:rPr>
        <w:t>hors classe</w:t>
      </w:r>
      <w:r w:rsidR="00081C45" w:rsidRPr="008E0CC3">
        <w:rPr>
          <w:rFonts w:ascii="Marianne" w:hAnsi="Marianne"/>
          <w:sz w:val="20"/>
          <w:szCs w:val="20"/>
          <w:u w:val="single"/>
        </w:rPr>
        <w:t xml:space="preserve"> </w:t>
      </w:r>
      <w:r w:rsidR="0001665C" w:rsidRPr="008E0CC3">
        <w:rPr>
          <w:rFonts w:ascii="Marianne" w:hAnsi="Marianne"/>
          <w:sz w:val="20"/>
          <w:szCs w:val="20"/>
          <w:u w:val="single"/>
        </w:rPr>
        <w:t>: GRAF</w:t>
      </w:r>
    </w:p>
    <w:p w14:paraId="16288082" w14:textId="76090550" w:rsidR="00AA7C53" w:rsidRPr="008E0CC3" w:rsidRDefault="00AA7C53" w:rsidP="00560F77">
      <w:pPr>
        <w:pStyle w:val="Intgralebase"/>
        <w:numPr>
          <w:ilvl w:val="0"/>
          <w:numId w:val="17"/>
        </w:numPr>
        <w:tabs>
          <w:tab w:val="left" w:pos="284"/>
        </w:tabs>
        <w:spacing w:line="260" w:lineRule="exact"/>
        <w:ind w:left="0" w:firstLine="0"/>
        <w:jc w:val="both"/>
        <w:outlineLvl w:val="0"/>
        <w:rPr>
          <w:rFonts w:ascii="Marianne" w:hAnsi="Marianne"/>
          <w:sz w:val="20"/>
          <w:szCs w:val="20"/>
        </w:rPr>
      </w:pPr>
      <w:r w:rsidRPr="008E0CC3">
        <w:rPr>
          <w:rFonts w:ascii="Marianne" w:hAnsi="Marianne"/>
          <w:sz w:val="20"/>
          <w:szCs w:val="20"/>
        </w:rPr>
        <w:t xml:space="preserve">Attachés principaux </w:t>
      </w:r>
      <w:r w:rsidR="007E7D51" w:rsidRPr="008E0CC3">
        <w:rPr>
          <w:rFonts w:ascii="Marianne" w:hAnsi="Marianne"/>
          <w:sz w:val="20"/>
          <w:szCs w:val="20"/>
        </w:rPr>
        <w:t xml:space="preserve">d’administration </w:t>
      </w:r>
      <w:r w:rsidRPr="008E0CC3">
        <w:rPr>
          <w:rFonts w:ascii="Marianne" w:hAnsi="Marianne"/>
          <w:sz w:val="20"/>
          <w:szCs w:val="20"/>
        </w:rPr>
        <w:t xml:space="preserve">ayant atteint le </w:t>
      </w:r>
      <w:r w:rsidR="003D7121" w:rsidRPr="008E0CC3">
        <w:rPr>
          <w:rFonts w:ascii="Marianne" w:hAnsi="Marianne"/>
          <w:sz w:val="20"/>
          <w:szCs w:val="20"/>
        </w:rPr>
        <w:t>5</w:t>
      </w:r>
      <w:r w:rsidRPr="008E0CC3">
        <w:rPr>
          <w:rFonts w:ascii="Marianne" w:hAnsi="Marianne"/>
          <w:sz w:val="20"/>
          <w:szCs w:val="20"/>
          <w:vertAlign w:val="superscript"/>
        </w:rPr>
        <w:t>ème</w:t>
      </w:r>
      <w:r w:rsidRPr="008E0CC3">
        <w:rPr>
          <w:rFonts w:ascii="Marianne" w:hAnsi="Marianne"/>
          <w:sz w:val="20"/>
          <w:szCs w:val="20"/>
        </w:rPr>
        <w:t xml:space="preserve"> échelon</w:t>
      </w:r>
      <w:r w:rsidR="00775B36" w:rsidRPr="008E0CC3">
        <w:rPr>
          <w:rFonts w:ascii="Marianne" w:hAnsi="Marianne"/>
          <w:sz w:val="20"/>
          <w:szCs w:val="20"/>
        </w:rPr>
        <w:t xml:space="preserve"> au 31 décembre </w:t>
      </w:r>
      <w:r w:rsidR="00560ACF">
        <w:rPr>
          <w:rFonts w:ascii="Marianne" w:hAnsi="Marianne"/>
          <w:sz w:val="20"/>
          <w:szCs w:val="20"/>
        </w:rPr>
        <w:t>2026</w:t>
      </w:r>
    </w:p>
    <w:p w14:paraId="2AD6C508" w14:textId="531DBF94" w:rsidR="00AA7C53" w:rsidRPr="008E0CC3" w:rsidRDefault="00AA7C53" w:rsidP="00560F77">
      <w:pPr>
        <w:pStyle w:val="Intgralebase"/>
        <w:numPr>
          <w:ilvl w:val="0"/>
          <w:numId w:val="17"/>
        </w:numPr>
        <w:tabs>
          <w:tab w:val="left" w:pos="284"/>
        </w:tabs>
        <w:spacing w:line="260" w:lineRule="exact"/>
        <w:ind w:left="0" w:firstLine="0"/>
        <w:jc w:val="both"/>
        <w:outlineLvl w:val="0"/>
        <w:rPr>
          <w:rFonts w:ascii="Marianne" w:hAnsi="Marianne"/>
          <w:sz w:val="20"/>
          <w:szCs w:val="20"/>
        </w:rPr>
      </w:pPr>
      <w:r w:rsidRPr="008E0CC3">
        <w:rPr>
          <w:rFonts w:ascii="Marianne" w:hAnsi="Marianne"/>
          <w:sz w:val="20"/>
          <w:szCs w:val="20"/>
        </w:rPr>
        <w:t>Directeurs de service ayant atteint le 7</w:t>
      </w:r>
      <w:r w:rsidRPr="008E0CC3">
        <w:rPr>
          <w:rFonts w:ascii="Marianne" w:hAnsi="Marianne"/>
          <w:sz w:val="20"/>
          <w:szCs w:val="20"/>
          <w:vertAlign w:val="superscript"/>
        </w:rPr>
        <w:t>ème</w:t>
      </w:r>
      <w:r w:rsidRPr="008E0CC3">
        <w:rPr>
          <w:rFonts w:ascii="Marianne" w:hAnsi="Marianne"/>
          <w:sz w:val="20"/>
          <w:szCs w:val="20"/>
        </w:rPr>
        <w:t xml:space="preserve"> échelon</w:t>
      </w:r>
      <w:r w:rsidR="00775B36" w:rsidRPr="008E0CC3">
        <w:rPr>
          <w:rFonts w:ascii="Marianne" w:hAnsi="Marianne"/>
          <w:sz w:val="20"/>
          <w:szCs w:val="20"/>
        </w:rPr>
        <w:t xml:space="preserve"> au 31 décembre </w:t>
      </w:r>
      <w:r w:rsidR="00560ACF">
        <w:rPr>
          <w:rFonts w:ascii="Marianne" w:hAnsi="Marianne"/>
          <w:sz w:val="20"/>
          <w:szCs w:val="20"/>
        </w:rPr>
        <w:t>2026</w:t>
      </w:r>
    </w:p>
    <w:p w14:paraId="0C519A87" w14:textId="374B71CC" w:rsidR="00C73845" w:rsidRPr="008E0CC3" w:rsidRDefault="00032E09" w:rsidP="00560F77">
      <w:pPr>
        <w:pStyle w:val="Intgralebase"/>
        <w:numPr>
          <w:ilvl w:val="0"/>
          <w:numId w:val="17"/>
        </w:numPr>
        <w:tabs>
          <w:tab w:val="left" w:pos="284"/>
        </w:tabs>
        <w:spacing w:line="260" w:lineRule="exact"/>
        <w:ind w:left="0" w:firstLine="0"/>
        <w:jc w:val="both"/>
        <w:outlineLvl w:val="0"/>
        <w:rPr>
          <w:rFonts w:ascii="Marianne" w:hAnsi="Marianne"/>
          <w:sz w:val="20"/>
          <w:szCs w:val="20"/>
        </w:rPr>
      </w:pPr>
      <w:r w:rsidRPr="008E0CC3">
        <w:rPr>
          <w:rFonts w:ascii="Marianne" w:hAnsi="Marianne"/>
          <w:sz w:val="20"/>
          <w:szCs w:val="20"/>
        </w:rPr>
        <w:t>Les i</w:t>
      </w:r>
      <w:r w:rsidR="00AA7C53" w:rsidRPr="008E0CC3">
        <w:rPr>
          <w:rFonts w:ascii="Marianne" w:hAnsi="Marianne"/>
          <w:sz w:val="20"/>
          <w:szCs w:val="20"/>
        </w:rPr>
        <w:t xml:space="preserve">ntéressés doivent justifier </w:t>
      </w:r>
      <w:r w:rsidR="00775B36" w:rsidRPr="008E0CC3">
        <w:rPr>
          <w:rFonts w:ascii="Marianne" w:hAnsi="Marianne"/>
          <w:sz w:val="20"/>
          <w:szCs w:val="20"/>
        </w:rPr>
        <w:t xml:space="preserve">au 31 décembre </w:t>
      </w:r>
      <w:r w:rsidR="00560ACF">
        <w:rPr>
          <w:rFonts w:ascii="Marianne" w:hAnsi="Marianne"/>
          <w:sz w:val="20"/>
          <w:szCs w:val="20"/>
        </w:rPr>
        <w:t>2025</w:t>
      </w:r>
      <w:r w:rsidR="00560ACF" w:rsidRPr="008E0CC3">
        <w:rPr>
          <w:rFonts w:ascii="Marianne" w:hAnsi="Marianne"/>
          <w:sz w:val="20"/>
          <w:szCs w:val="20"/>
        </w:rPr>
        <w:t xml:space="preserve"> </w:t>
      </w:r>
      <w:r w:rsidR="00AA7C53" w:rsidRPr="008E0CC3">
        <w:rPr>
          <w:rFonts w:ascii="Marianne" w:hAnsi="Marianne"/>
          <w:sz w:val="20"/>
          <w:szCs w:val="20"/>
        </w:rPr>
        <w:t>de</w:t>
      </w:r>
      <w:r w:rsidR="00C73845" w:rsidRPr="008E0CC3">
        <w:rPr>
          <w:rFonts w:ascii="Marianne" w:hAnsi="Marianne"/>
          <w:sz w:val="20"/>
          <w:szCs w:val="20"/>
        </w:rPr>
        <w:t> :</w:t>
      </w:r>
    </w:p>
    <w:p w14:paraId="31A1DF9F" w14:textId="77777777" w:rsidR="00C73845" w:rsidRPr="008E0CC3" w:rsidRDefault="00AA7C53" w:rsidP="00560F77">
      <w:pPr>
        <w:pStyle w:val="Intgralebase"/>
        <w:tabs>
          <w:tab w:val="left" w:pos="284"/>
        </w:tabs>
        <w:spacing w:line="260" w:lineRule="exact"/>
        <w:jc w:val="both"/>
        <w:outlineLvl w:val="0"/>
        <w:rPr>
          <w:rFonts w:ascii="Marianne" w:hAnsi="Marianne"/>
          <w:sz w:val="20"/>
          <w:szCs w:val="20"/>
        </w:rPr>
      </w:pPr>
      <w:r w:rsidRPr="008E0CC3">
        <w:rPr>
          <w:rFonts w:ascii="Marianne" w:hAnsi="Marianne"/>
          <w:bCs/>
          <w:sz w:val="20"/>
          <w:szCs w:val="20"/>
        </w:rPr>
        <w:t>6 années de détachement dans un ou plusieurs emplois culminan</w:t>
      </w:r>
      <w:r w:rsidR="00032E09" w:rsidRPr="008E0CC3">
        <w:rPr>
          <w:rFonts w:ascii="Marianne" w:hAnsi="Marianne"/>
          <w:bCs/>
          <w:sz w:val="20"/>
          <w:szCs w:val="20"/>
        </w:rPr>
        <w:t xml:space="preserve">t au moins à l'indice brut 985 </w:t>
      </w:r>
      <w:r w:rsidR="00743DAC" w:rsidRPr="008E0CC3">
        <w:rPr>
          <w:rFonts w:ascii="Marianne" w:hAnsi="Marianne"/>
          <w:bCs/>
          <w:sz w:val="20"/>
          <w:szCs w:val="20"/>
        </w:rPr>
        <w:t>o</w:t>
      </w:r>
      <w:r w:rsidRPr="008E0CC3">
        <w:rPr>
          <w:rFonts w:ascii="Marianne" w:hAnsi="Marianne"/>
          <w:bCs/>
          <w:sz w:val="20"/>
          <w:szCs w:val="20"/>
        </w:rPr>
        <w:t>u</w:t>
      </w:r>
      <w:r w:rsidR="00743DAC" w:rsidRPr="008E0CC3">
        <w:rPr>
          <w:rFonts w:ascii="Marianne" w:hAnsi="Marianne"/>
          <w:bCs/>
          <w:sz w:val="20"/>
          <w:szCs w:val="20"/>
        </w:rPr>
        <w:t xml:space="preserve"> de</w:t>
      </w:r>
    </w:p>
    <w:p w14:paraId="2A0CA18B" w14:textId="77777777" w:rsidR="00AA7C53" w:rsidRPr="008E0CC3" w:rsidRDefault="00AA7C53" w:rsidP="00560F77">
      <w:pPr>
        <w:pStyle w:val="Intgralebase"/>
        <w:tabs>
          <w:tab w:val="left" w:pos="284"/>
        </w:tabs>
        <w:spacing w:line="260" w:lineRule="exact"/>
        <w:jc w:val="both"/>
        <w:outlineLvl w:val="0"/>
        <w:rPr>
          <w:rFonts w:ascii="Marianne" w:hAnsi="Marianne"/>
          <w:bCs/>
          <w:sz w:val="20"/>
          <w:szCs w:val="20"/>
        </w:rPr>
      </w:pPr>
      <w:r w:rsidRPr="008E0CC3">
        <w:rPr>
          <w:rFonts w:ascii="Marianne" w:hAnsi="Marianne"/>
          <w:bCs/>
          <w:sz w:val="20"/>
          <w:szCs w:val="20"/>
        </w:rPr>
        <w:t>8 années d'exercice de fonctions de direction, d'encadrement, de conduite de projet, ou d'expertise, correspondant à un niveau élevé de responsabilité</w:t>
      </w:r>
      <w:r w:rsidR="003350FE" w:rsidRPr="008E0CC3">
        <w:rPr>
          <w:rFonts w:ascii="Marianne" w:hAnsi="Marianne"/>
          <w:bCs/>
          <w:sz w:val="20"/>
          <w:szCs w:val="20"/>
        </w:rPr>
        <w:t xml:space="preserve"> dans un corps ou cadre d’emplois culminant au moins à l’indice brut 966.</w:t>
      </w:r>
    </w:p>
    <w:p w14:paraId="419E0F9D" w14:textId="77777777" w:rsidR="00AA7C53" w:rsidRPr="00A6543E" w:rsidRDefault="007E7D51" w:rsidP="00560F77">
      <w:pPr>
        <w:pStyle w:val="Intgralebase"/>
        <w:spacing w:line="260" w:lineRule="exact"/>
        <w:ind w:right="-2"/>
        <w:jc w:val="both"/>
        <w:outlineLvl w:val="0"/>
        <w:rPr>
          <w:rStyle w:val="lev"/>
          <w:rFonts w:ascii="Marianne" w:hAnsi="Marianne" w:cs="Arial"/>
          <w:b w:val="0"/>
          <w:bCs w:val="0"/>
          <w:sz w:val="20"/>
          <w:szCs w:val="20"/>
        </w:rPr>
      </w:pPr>
      <w:r w:rsidRPr="008E0CC3">
        <w:rPr>
          <w:rFonts w:ascii="Marianne" w:hAnsi="Marianne"/>
          <w:bCs/>
          <w:sz w:val="20"/>
          <w:szCs w:val="20"/>
        </w:rPr>
        <w:tab/>
      </w:r>
    </w:p>
    <w:p w14:paraId="67C9C3C3" w14:textId="77777777" w:rsidR="0001665C" w:rsidRPr="008E0CC3" w:rsidRDefault="008D5FFA" w:rsidP="00560F77">
      <w:pPr>
        <w:spacing w:after="0" w:line="260" w:lineRule="exact"/>
        <w:rPr>
          <w:rStyle w:val="lev"/>
          <w:rFonts w:ascii="Marianne" w:hAnsi="Marianne" w:cs="Arial"/>
          <w:b w:val="0"/>
          <w:sz w:val="20"/>
          <w:szCs w:val="20"/>
        </w:rPr>
      </w:pPr>
      <w:proofErr w:type="gramStart"/>
      <w:r w:rsidRPr="008E0CC3">
        <w:rPr>
          <w:rStyle w:val="lev"/>
          <w:rFonts w:ascii="Marianne" w:hAnsi="Marianne" w:cs="Arial"/>
          <w:b w:val="0"/>
          <w:sz w:val="20"/>
          <w:szCs w:val="20"/>
        </w:rPr>
        <w:t>b</w:t>
      </w:r>
      <w:proofErr w:type="gramEnd"/>
      <w:r w:rsidRPr="008E0CC3">
        <w:rPr>
          <w:rStyle w:val="lev"/>
          <w:rFonts w:ascii="Marianne" w:hAnsi="Marianne" w:cs="Arial"/>
          <w:b w:val="0"/>
          <w:sz w:val="20"/>
          <w:szCs w:val="20"/>
        </w:rPr>
        <w:t xml:space="preserve"> - </w:t>
      </w:r>
      <w:r w:rsidR="0001665C" w:rsidRPr="008E0CC3">
        <w:rPr>
          <w:rStyle w:val="lev"/>
          <w:rFonts w:ascii="Marianne" w:hAnsi="Marianne" w:cs="Arial"/>
          <w:b w:val="0"/>
          <w:sz w:val="20"/>
          <w:szCs w:val="20"/>
        </w:rPr>
        <w:t xml:space="preserve"> </w:t>
      </w:r>
      <w:r w:rsidR="0001665C" w:rsidRPr="008E0CC3">
        <w:rPr>
          <w:rStyle w:val="lev"/>
          <w:rFonts w:ascii="Marianne" w:hAnsi="Marianne" w:cs="Arial"/>
          <w:b w:val="0"/>
          <w:sz w:val="20"/>
          <w:szCs w:val="20"/>
          <w:u w:val="single"/>
        </w:rPr>
        <w:t xml:space="preserve">Accès au grade d’attaché d’administration hors classe : </w:t>
      </w:r>
      <w:r w:rsidR="00B73936" w:rsidRPr="008E0CC3">
        <w:rPr>
          <w:rStyle w:val="lev"/>
          <w:rFonts w:ascii="Marianne" w:hAnsi="Marianne" w:cs="Arial"/>
          <w:b w:val="0"/>
          <w:sz w:val="20"/>
          <w:szCs w:val="20"/>
          <w:u w:val="single"/>
        </w:rPr>
        <w:t xml:space="preserve">valeur </w:t>
      </w:r>
      <w:r w:rsidR="0001665C" w:rsidRPr="008E0CC3">
        <w:rPr>
          <w:rStyle w:val="lev"/>
          <w:rFonts w:ascii="Marianne" w:hAnsi="Marianne" w:cs="Arial"/>
          <w:b w:val="0"/>
          <w:sz w:val="20"/>
          <w:szCs w:val="20"/>
          <w:u w:val="single"/>
        </w:rPr>
        <w:t>professionnelle exceptionnelle</w:t>
      </w:r>
    </w:p>
    <w:p w14:paraId="426805DA" w14:textId="64598190" w:rsidR="0001665C" w:rsidRPr="008E0CC3" w:rsidRDefault="0001665C" w:rsidP="00560F77">
      <w:pPr>
        <w:pStyle w:val="Intgralebase"/>
        <w:numPr>
          <w:ilvl w:val="0"/>
          <w:numId w:val="17"/>
        </w:numPr>
        <w:spacing w:line="260" w:lineRule="exact"/>
        <w:ind w:left="0" w:firstLine="0"/>
        <w:jc w:val="both"/>
        <w:outlineLvl w:val="0"/>
        <w:rPr>
          <w:rFonts w:ascii="Marianne" w:hAnsi="Marianne"/>
          <w:bCs/>
          <w:sz w:val="20"/>
          <w:szCs w:val="20"/>
        </w:rPr>
      </w:pPr>
      <w:r w:rsidRPr="008E0CC3">
        <w:rPr>
          <w:rFonts w:ascii="Marianne" w:hAnsi="Marianne"/>
          <w:bCs/>
          <w:sz w:val="20"/>
          <w:szCs w:val="20"/>
        </w:rPr>
        <w:t xml:space="preserve">Attachés principaux d’administration au </w:t>
      </w:r>
      <w:r w:rsidR="006B55F7" w:rsidRPr="008E0CC3">
        <w:rPr>
          <w:rFonts w:ascii="Marianne" w:hAnsi="Marianne"/>
          <w:bCs/>
          <w:sz w:val="20"/>
          <w:szCs w:val="20"/>
        </w:rPr>
        <w:t>10</w:t>
      </w:r>
      <w:r w:rsidRPr="008E0CC3">
        <w:rPr>
          <w:rFonts w:ascii="Marianne" w:hAnsi="Marianne"/>
          <w:bCs/>
          <w:sz w:val="20"/>
          <w:szCs w:val="20"/>
          <w:vertAlign w:val="superscript"/>
        </w:rPr>
        <w:t>ème</w:t>
      </w:r>
      <w:r w:rsidRPr="008E0CC3">
        <w:rPr>
          <w:rFonts w:ascii="Marianne" w:hAnsi="Marianne"/>
          <w:bCs/>
          <w:sz w:val="20"/>
          <w:szCs w:val="20"/>
        </w:rPr>
        <w:t xml:space="preserve"> échelon de leur grade</w:t>
      </w:r>
      <w:r w:rsidR="00775B36" w:rsidRPr="008E0CC3">
        <w:rPr>
          <w:rFonts w:ascii="Marianne" w:hAnsi="Marianne"/>
          <w:bCs/>
          <w:sz w:val="20"/>
          <w:szCs w:val="20"/>
        </w:rPr>
        <w:t xml:space="preserve"> au </w:t>
      </w:r>
      <w:r w:rsidR="00775B36" w:rsidRPr="008E0CC3">
        <w:rPr>
          <w:rFonts w:ascii="Marianne" w:hAnsi="Marianne"/>
          <w:sz w:val="20"/>
          <w:szCs w:val="20"/>
        </w:rPr>
        <w:t xml:space="preserve">31 décembre </w:t>
      </w:r>
      <w:r w:rsidR="00560ACF">
        <w:rPr>
          <w:rFonts w:ascii="Marianne" w:hAnsi="Marianne"/>
          <w:sz w:val="20"/>
          <w:szCs w:val="20"/>
        </w:rPr>
        <w:t>2026</w:t>
      </w:r>
    </w:p>
    <w:p w14:paraId="2BB55942" w14:textId="58CC6513" w:rsidR="001F0B3A" w:rsidRDefault="0001665C" w:rsidP="00560F77">
      <w:pPr>
        <w:pStyle w:val="Intgralebase"/>
        <w:numPr>
          <w:ilvl w:val="0"/>
          <w:numId w:val="17"/>
        </w:numPr>
        <w:spacing w:line="260" w:lineRule="exact"/>
        <w:ind w:left="0" w:firstLine="0"/>
        <w:jc w:val="both"/>
        <w:outlineLvl w:val="0"/>
        <w:rPr>
          <w:rFonts w:ascii="Marianne" w:hAnsi="Marianne"/>
          <w:sz w:val="20"/>
          <w:szCs w:val="20"/>
        </w:rPr>
      </w:pPr>
      <w:r w:rsidRPr="008E0CC3">
        <w:rPr>
          <w:rFonts w:ascii="Marianne" w:hAnsi="Marianne"/>
          <w:sz w:val="20"/>
          <w:szCs w:val="20"/>
        </w:rPr>
        <w:t>Directeurs de service ayant atteint le 14</w:t>
      </w:r>
      <w:r w:rsidRPr="008E0CC3">
        <w:rPr>
          <w:rFonts w:ascii="Marianne" w:hAnsi="Marianne"/>
          <w:sz w:val="20"/>
          <w:szCs w:val="20"/>
          <w:vertAlign w:val="superscript"/>
        </w:rPr>
        <w:t>ème</w:t>
      </w:r>
      <w:r w:rsidRPr="008E0CC3">
        <w:rPr>
          <w:rFonts w:ascii="Marianne" w:hAnsi="Marianne"/>
          <w:sz w:val="20"/>
          <w:szCs w:val="20"/>
        </w:rPr>
        <w:t xml:space="preserve"> échelon</w:t>
      </w:r>
      <w:r w:rsidR="00775B36" w:rsidRPr="008E0CC3">
        <w:rPr>
          <w:rFonts w:ascii="Marianne" w:hAnsi="Marianne"/>
          <w:sz w:val="20"/>
          <w:szCs w:val="20"/>
        </w:rPr>
        <w:t xml:space="preserve"> au 31 décembre </w:t>
      </w:r>
      <w:r w:rsidR="00560ACF">
        <w:rPr>
          <w:rFonts w:ascii="Marianne" w:hAnsi="Marianne"/>
          <w:sz w:val="20"/>
          <w:szCs w:val="20"/>
        </w:rPr>
        <w:t>2026</w:t>
      </w:r>
    </w:p>
    <w:p w14:paraId="672E0361" w14:textId="77777777" w:rsidR="00AE0761" w:rsidRDefault="00AE0761" w:rsidP="00560F77">
      <w:pPr>
        <w:pStyle w:val="Intgralebase"/>
        <w:tabs>
          <w:tab w:val="left" w:pos="709"/>
          <w:tab w:val="left" w:pos="794"/>
        </w:tabs>
        <w:spacing w:line="260" w:lineRule="exact"/>
        <w:ind w:right="-2"/>
        <w:jc w:val="both"/>
        <w:outlineLvl w:val="0"/>
        <w:rPr>
          <w:rFonts w:ascii="Marianne" w:hAnsi="Marianne"/>
          <w:sz w:val="20"/>
          <w:szCs w:val="20"/>
        </w:rPr>
      </w:pPr>
    </w:p>
    <w:p w14:paraId="6B44883D" w14:textId="77777777" w:rsidR="00AE0761" w:rsidRPr="00A6543E" w:rsidRDefault="00AE0761" w:rsidP="00560F77">
      <w:pPr>
        <w:pStyle w:val="Intgralebase"/>
        <w:tabs>
          <w:tab w:val="left" w:pos="709"/>
          <w:tab w:val="left" w:pos="794"/>
        </w:tabs>
        <w:spacing w:line="260" w:lineRule="exact"/>
        <w:ind w:right="-2"/>
        <w:jc w:val="both"/>
        <w:outlineLvl w:val="0"/>
        <w:rPr>
          <w:rStyle w:val="lev"/>
          <w:rFonts w:ascii="Marianne" w:hAnsi="Marianne" w:cs="Arial"/>
          <w:b w:val="0"/>
          <w:bCs w:val="0"/>
          <w:sz w:val="20"/>
          <w:szCs w:val="20"/>
        </w:rPr>
      </w:pPr>
    </w:p>
    <w:p w14:paraId="3F2B6A7F" w14:textId="77777777" w:rsidR="009A54EE" w:rsidRDefault="00E76FDC" w:rsidP="00560F77">
      <w:pPr>
        <w:spacing w:after="0" w:line="260" w:lineRule="exact"/>
        <w:ind w:right="-2"/>
        <w:jc w:val="both"/>
        <w:rPr>
          <w:rFonts w:ascii="Marianne" w:hAnsi="Marianne" w:cs="Arial"/>
          <w:b/>
          <w:sz w:val="20"/>
          <w:szCs w:val="20"/>
        </w:rPr>
      </w:pPr>
      <w:r w:rsidRPr="00560F77">
        <w:rPr>
          <w:rFonts w:ascii="Marianne" w:hAnsi="Marianne" w:cs="Arial"/>
          <w:sz w:val="20"/>
          <w:szCs w:val="20"/>
        </w:rPr>
        <w:t>2</w:t>
      </w:r>
      <w:r w:rsidR="008D5FFA" w:rsidRPr="00560F77">
        <w:rPr>
          <w:rFonts w:ascii="Marianne" w:hAnsi="Marianne" w:cs="Arial"/>
          <w:sz w:val="20"/>
          <w:szCs w:val="20"/>
        </w:rPr>
        <w:t xml:space="preserve"> -</w:t>
      </w:r>
      <w:r w:rsidRPr="008E0CC3">
        <w:rPr>
          <w:rFonts w:ascii="Marianne" w:hAnsi="Marianne" w:cs="Arial"/>
          <w:sz w:val="20"/>
          <w:szCs w:val="20"/>
          <w:u w:val="single"/>
        </w:rPr>
        <w:t xml:space="preserve"> Accès à l’échelon spécial du grade d’attaché d’administration hors classe</w:t>
      </w:r>
    </w:p>
    <w:p w14:paraId="7FA157FC" w14:textId="344E7C18" w:rsidR="00E76FDC" w:rsidRPr="008E0CC3" w:rsidRDefault="00E76FDC" w:rsidP="00560F77">
      <w:pPr>
        <w:spacing w:after="120" w:line="260" w:lineRule="exact"/>
        <w:ind w:right="-2"/>
        <w:jc w:val="both"/>
        <w:rPr>
          <w:rFonts w:ascii="Marianne" w:hAnsi="Marianne" w:cs="Arial"/>
          <w:sz w:val="20"/>
          <w:szCs w:val="20"/>
        </w:rPr>
      </w:pPr>
      <w:r w:rsidRPr="00560F77">
        <w:rPr>
          <w:rFonts w:ascii="Marianne" w:hAnsi="Marianne" w:cs="Arial"/>
          <w:sz w:val="20"/>
          <w:szCs w:val="20"/>
        </w:rPr>
        <w:t>(</w:t>
      </w:r>
      <w:proofErr w:type="gramStart"/>
      <w:r w:rsidRPr="008E0CC3">
        <w:rPr>
          <w:rFonts w:ascii="Marianne" w:hAnsi="Marianne" w:cs="Arial"/>
          <w:sz w:val="20"/>
          <w:szCs w:val="20"/>
        </w:rPr>
        <w:t>article</w:t>
      </w:r>
      <w:proofErr w:type="gramEnd"/>
      <w:r w:rsidRPr="008E0CC3">
        <w:rPr>
          <w:rFonts w:ascii="Marianne" w:hAnsi="Marianne" w:cs="Arial"/>
          <w:sz w:val="20"/>
          <w:szCs w:val="20"/>
        </w:rPr>
        <w:t xml:space="preserve"> 27 du décret n° 2011-1317 du 17 octobre 2011</w:t>
      </w:r>
      <w:r w:rsidR="00E30CA6" w:rsidRPr="008E0CC3">
        <w:rPr>
          <w:rFonts w:ascii="Marianne" w:hAnsi="Marianne" w:cs="Arial"/>
          <w:sz w:val="20"/>
          <w:szCs w:val="20"/>
        </w:rPr>
        <w:t xml:space="preserve"> modifié</w:t>
      </w:r>
      <w:r w:rsidRPr="008E0CC3">
        <w:rPr>
          <w:rFonts w:ascii="Marianne" w:hAnsi="Marianne" w:cs="Arial"/>
          <w:sz w:val="20"/>
          <w:szCs w:val="20"/>
        </w:rPr>
        <w:t>)</w:t>
      </w:r>
    </w:p>
    <w:p w14:paraId="6BB9542F" w14:textId="41FB77AA" w:rsidR="00E76FDC" w:rsidRDefault="00E76FDC" w:rsidP="00560F77">
      <w:pPr>
        <w:spacing w:before="120" w:after="120" w:line="260" w:lineRule="exact"/>
        <w:ind w:right="-2"/>
        <w:jc w:val="both"/>
        <w:rPr>
          <w:rFonts w:ascii="Marianne" w:hAnsi="Marianne" w:cs="Arial"/>
          <w:sz w:val="20"/>
          <w:szCs w:val="20"/>
        </w:rPr>
      </w:pPr>
      <w:r w:rsidRPr="008E0CC3">
        <w:rPr>
          <w:rFonts w:ascii="Marianne" w:hAnsi="Marianne" w:cs="Arial"/>
          <w:sz w:val="20"/>
          <w:szCs w:val="20"/>
        </w:rPr>
        <w:t xml:space="preserve">Peuvent être inscrits au tableau d’avancement à l'échelon spécial du grade d'attaché d'administration hors classe les attachés d'administration hors classe justifiant </w:t>
      </w:r>
      <w:r w:rsidR="00775B36" w:rsidRPr="008E0CC3">
        <w:rPr>
          <w:rFonts w:ascii="Marianne" w:hAnsi="Marianne" w:cs="Arial"/>
          <w:sz w:val="20"/>
          <w:szCs w:val="20"/>
        </w:rPr>
        <w:t xml:space="preserve">au plus tard le 31 décembre </w:t>
      </w:r>
      <w:r w:rsidR="00560ACF">
        <w:rPr>
          <w:rFonts w:ascii="Marianne" w:hAnsi="Marianne" w:cs="Arial"/>
          <w:sz w:val="20"/>
          <w:szCs w:val="20"/>
        </w:rPr>
        <w:t>2026</w:t>
      </w:r>
      <w:r w:rsidR="00560ACF" w:rsidRPr="008E0CC3">
        <w:rPr>
          <w:rFonts w:ascii="Marianne" w:hAnsi="Marianne" w:cs="Arial"/>
          <w:sz w:val="20"/>
          <w:szCs w:val="20"/>
        </w:rPr>
        <w:t xml:space="preserve"> </w:t>
      </w:r>
      <w:r w:rsidRPr="008E0CC3">
        <w:rPr>
          <w:rFonts w:ascii="Marianne" w:hAnsi="Marianne" w:cs="Arial"/>
          <w:sz w:val="20"/>
          <w:szCs w:val="20"/>
        </w:rPr>
        <w:t>de trois années d'ancienneté dans le 6</w:t>
      </w:r>
      <w:r w:rsidRPr="008E0CC3">
        <w:rPr>
          <w:rFonts w:ascii="Marianne" w:hAnsi="Marianne" w:cs="Arial"/>
          <w:sz w:val="20"/>
          <w:szCs w:val="20"/>
          <w:vertAlign w:val="superscript"/>
        </w:rPr>
        <w:t>ème</w:t>
      </w:r>
      <w:r w:rsidRPr="008E0CC3">
        <w:rPr>
          <w:rFonts w:ascii="Marianne" w:hAnsi="Marianne" w:cs="Arial"/>
          <w:sz w:val="20"/>
          <w:szCs w:val="20"/>
        </w:rPr>
        <w:t xml:space="preserve"> échelon de leur grade ou qui ont atteint, lorsqu'ils ont ou avaient été détachés dans un emploi fonctionnel, un échelon doté d'un groupe hors échelle.</w:t>
      </w:r>
    </w:p>
    <w:p w14:paraId="3FDF6FCF" w14:textId="77777777" w:rsidR="00A16D9E" w:rsidRPr="008E0CC3" w:rsidRDefault="00A16D9E" w:rsidP="00560F77">
      <w:pPr>
        <w:spacing w:after="0" w:line="240" w:lineRule="exact"/>
        <w:ind w:right="-2"/>
        <w:jc w:val="both"/>
        <w:rPr>
          <w:rFonts w:ascii="Marianne" w:hAnsi="Marianne" w:cs="Arial"/>
          <w:sz w:val="20"/>
          <w:szCs w:val="20"/>
        </w:rPr>
      </w:pPr>
    </w:p>
    <w:p w14:paraId="66999C69" w14:textId="672A9184" w:rsidR="009A54EE" w:rsidRPr="008E0CC3" w:rsidRDefault="008D5FFA" w:rsidP="00560F77">
      <w:pPr>
        <w:pStyle w:val="Intgralebase"/>
        <w:spacing w:line="260" w:lineRule="exact"/>
        <w:ind w:right="-2"/>
        <w:jc w:val="both"/>
        <w:outlineLvl w:val="0"/>
        <w:rPr>
          <w:rFonts w:ascii="Marianne" w:hAnsi="Marianne"/>
          <w:sz w:val="20"/>
          <w:szCs w:val="20"/>
        </w:rPr>
      </w:pPr>
      <w:r w:rsidRPr="008E0CC3">
        <w:rPr>
          <w:rFonts w:ascii="Marianne" w:hAnsi="Marianne"/>
          <w:sz w:val="20"/>
          <w:szCs w:val="20"/>
        </w:rPr>
        <w:t>3</w:t>
      </w:r>
      <w:r w:rsidR="00C73845" w:rsidRPr="008E0CC3">
        <w:rPr>
          <w:rFonts w:ascii="Marianne" w:hAnsi="Marianne"/>
          <w:sz w:val="20"/>
          <w:szCs w:val="20"/>
        </w:rPr>
        <w:t xml:space="preserve"> – </w:t>
      </w:r>
      <w:r w:rsidR="00C73845" w:rsidRPr="008E0CC3">
        <w:rPr>
          <w:rFonts w:ascii="Marianne" w:hAnsi="Marianne"/>
          <w:sz w:val="20"/>
          <w:szCs w:val="20"/>
          <w:u w:val="single"/>
        </w:rPr>
        <w:t>Accès au grade d’attaché principal</w:t>
      </w:r>
      <w:r w:rsidR="007E7D51" w:rsidRPr="008E0CC3">
        <w:rPr>
          <w:rFonts w:ascii="Marianne" w:hAnsi="Marianne"/>
          <w:sz w:val="20"/>
          <w:szCs w:val="20"/>
          <w:u w:val="single"/>
        </w:rPr>
        <w:t xml:space="preserve"> d’administration</w:t>
      </w:r>
    </w:p>
    <w:p w14:paraId="2E1254DE" w14:textId="77777777" w:rsidR="00C73845" w:rsidRPr="008E0CC3" w:rsidRDefault="00C73845" w:rsidP="00560F77">
      <w:pPr>
        <w:pStyle w:val="Intgralebase"/>
        <w:spacing w:after="120" w:line="260" w:lineRule="exact"/>
        <w:ind w:right="-2"/>
        <w:jc w:val="both"/>
        <w:outlineLvl w:val="0"/>
        <w:rPr>
          <w:rFonts w:ascii="Marianne" w:hAnsi="Marianne"/>
          <w:sz w:val="20"/>
          <w:szCs w:val="20"/>
        </w:rPr>
      </w:pPr>
      <w:r w:rsidRPr="008E0CC3">
        <w:rPr>
          <w:rFonts w:ascii="Marianne" w:hAnsi="Marianne"/>
          <w:sz w:val="20"/>
          <w:szCs w:val="20"/>
        </w:rPr>
        <w:t>(</w:t>
      </w:r>
      <w:proofErr w:type="gramStart"/>
      <w:r w:rsidRPr="008E0CC3">
        <w:rPr>
          <w:rFonts w:ascii="Marianne" w:hAnsi="Marianne"/>
          <w:sz w:val="20"/>
          <w:szCs w:val="20"/>
        </w:rPr>
        <w:t>articles</w:t>
      </w:r>
      <w:proofErr w:type="gramEnd"/>
      <w:r w:rsidRPr="008E0CC3">
        <w:rPr>
          <w:rFonts w:ascii="Marianne" w:hAnsi="Marianne"/>
          <w:sz w:val="20"/>
          <w:szCs w:val="20"/>
        </w:rPr>
        <w:t xml:space="preserve"> 19 et 20 du </w:t>
      </w:r>
      <w:r w:rsidRPr="008E0CC3">
        <w:rPr>
          <w:rStyle w:val="lev"/>
          <w:rFonts w:ascii="Marianne" w:hAnsi="Marianne" w:cs="Arial"/>
          <w:b w:val="0"/>
          <w:sz w:val="20"/>
          <w:szCs w:val="20"/>
        </w:rPr>
        <w:t>décret n°</w:t>
      </w:r>
      <w:r w:rsidR="005375FD" w:rsidRPr="008E0CC3">
        <w:rPr>
          <w:rStyle w:val="lev"/>
          <w:rFonts w:ascii="Marianne" w:hAnsi="Marianne" w:cs="Arial"/>
          <w:b w:val="0"/>
          <w:sz w:val="20"/>
          <w:szCs w:val="20"/>
        </w:rPr>
        <w:t xml:space="preserve"> </w:t>
      </w:r>
      <w:r w:rsidRPr="008E0CC3">
        <w:rPr>
          <w:rStyle w:val="lev"/>
          <w:rFonts w:ascii="Marianne" w:hAnsi="Marianne" w:cs="Arial"/>
          <w:b w:val="0"/>
          <w:sz w:val="20"/>
          <w:szCs w:val="20"/>
        </w:rPr>
        <w:t>2011-1317 du 17 octobre 2011</w:t>
      </w:r>
      <w:r w:rsidR="00E30CA6" w:rsidRPr="008E0CC3">
        <w:rPr>
          <w:rStyle w:val="lev"/>
          <w:rFonts w:ascii="Marianne" w:hAnsi="Marianne" w:cs="Arial"/>
          <w:b w:val="0"/>
          <w:sz w:val="20"/>
          <w:szCs w:val="20"/>
        </w:rPr>
        <w:t xml:space="preserve"> modifié</w:t>
      </w:r>
      <w:r w:rsidRPr="008E0CC3">
        <w:rPr>
          <w:rFonts w:ascii="Marianne" w:hAnsi="Marianne"/>
          <w:sz w:val="20"/>
          <w:szCs w:val="20"/>
        </w:rPr>
        <w:t>)</w:t>
      </w:r>
    </w:p>
    <w:p w14:paraId="104E91A2" w14:textId="4E24C47F" w:rsidR="00C73845" w:rsidRPr="008E0CC3" w:rsidRDefault="00C73845" w:rsidP="00560F77">
      <w:pPr>
        <w:numPr>
          <w:ilvl w:val="0"/>
          <w:numId w:val="18"/>
        </w:numPr>
        <w:spacing w:after="80" w:line="260" w:lineRule="exact"/>
        <w:ind w:left="0" w:firstLine="0"/>
        <w:jc w:val="both"/>
        <w:rPr>
          <w:rStyle w:val="lev"/>
          <w:rFonts w:ascii="Marianne" w:hAnsi="Marianne" w:cs="Arial"/>
          <w:b w:val="0"/>
          <w:sz w:val="20"/>
          <w:szCs w:val="20"/>
        </w:rPr>
      </w:pPr>
      <w:r w:rsidRPr="008E0CC3">
        <w:rPr>
          <w:rFonts w:ascii="Marianne" w:hAnsi="Marianne" w:cs="Arial"/>
          <w:sz w:val="20"/>
          <w:szCs w:val="20"/>
        </w:rPr>
        <w:lastRenderedPageBreak/>
        <w:t xml:space="preserve">Par voie d’examen professionnel : les </w:t>
      </w:r>
      <w:r w:rsidRPr="008E0CC3">
        <w:rPr>
          <w:rStyle w:val="lev"/>
          <w:rFonts w:ascii="Marianne" w:hAnsi="Marianne" w:cs="Arial"/>
          <w:b w:val="0"/>
          <w:sz w:val="20"/>
          <w:szCs w:val="20"/>
        </w:rPr>
        <w:t xml:space="preserve">intéressés doivent justifier au plus tard le 31 décembre </w:t>
      </w:r>
      <w:r w:rsidR="00560ACF">
        <w:rPr>
          <w:rStyle w:val="lev"/>
          <w:rFonts w:ascii="Marianne" w:hAnsi="Marianne" w:cs="Arial"/>
          <w:b w:val="0"/>
          <w:sz w:val="20"/>
          <w:szCs w:val="20"/>
        </w:rPr>
        <w:t>2026</w:t>
      </w:r>
      <w:r w:rsidR="00560ACF" w:rsidRPr="008E0CC3">
        <w:rPr>
          <w:rStyle w:val="lev"/>
          <w:rFonts w:ascii="Marianne" w:hAnsi="Marianne" w:cs="Arial"/>
          <w:b w:val="0"/>
          <w:color w:val="FF0000"/>
          <w:sz w:val="20"/>
          <w:szCs w:val="20"/>
        </w:rPr>
        <w:t xml:space="preserve"> </w:t>
      </w:r>
      <w:r w:rsidRPr="008E0CC3">
        <w:rPr>
          <w:rStyle w:val="lev"/>
          <w:rFonts w:ascii="Marianne" w:hAnsi="Marianne" w:cs="Arial"/>
          <w:b w:val="0"/>
          <w:sz w:val="20"/>
          <w:szCs w:val="20"/>
        </w:rPr>
        <w:t xml:space="preserve">avoir accompli au moins trois ans de services effectifs dans un corps civil ou un cadre d’emploi de catégorie A ou </w:t>
      </w:r>
      <w:r w:rsidR="00081C45" w:rsidRPr="008E0CC3">
        <w:rPr>
          <w:rStyle w:val="lev"/>
          <w:rFonts w:ascii="Marianne" w:hAnsi="Marianne" w:cs="Arial"/>
          <w:b w:val="0"/>
          <w:sz w:val="20"/>
          <w:szCs w:val="20"/>
        </w:rPr>
        <w:t xml:space="preserve">de même niveau </w:t>
      </w:r>
      <w:r w:rsidRPr="008E0CC3">
        <w:rPr>
          <w:rStyle w:val="lev"/>
          <w:rFonts w:ascii="Marianne" w:hAnsi="Marianne" w:cs="Arial"/>
          <w:b w:val="0"/>
          <w:sz w:val="20"/>
          <w:szCs w:val="20"/>
        </w:rPr>
        <w:t xml:space="preserve">et </w:t>
      </w:r>
      <w:r w:rsidR="00471DB3" w:rsidRPr="008E0CC3">
        <w:rPr>
          <w:rStyle w:val="lev"/>
          <w:rFonts w:ascii="Marianne" w:hAnsi="Marianne" w:cs="Arial"/>
          <w:b w:val="0"/>
          <w:sz w:val="20"/>
          <w:szCs w:val="20"/>
        </w:rPr>
        <w:t>avoir atteint</w:t>
      </w:r>
      <w:r w:rsidRPr="008E0CC3">
        <w:rPr>
          <w:rStyle w:val="lev"/>
          <w:rFonts w:ascii="Marianne" w:hAnsi="Marianne" w:cs="Arial"/>
          <w:b w:val="0"/>
          <w:sz w:val="20"/>
          <w:szCs w:val="20"/>
        </w:rPr>
        <w:t xml:space="preserve"> le 5</w:t>
      </w:r>
      <w:r w:rsidRPr="008E0CC3">
        <w:rPr>
          <w:rStyle w:val="lev"/>
          <w:rFonts w:ascii="Marianne" w:hAnsi="Marianne" w:cs="Arial"/>
          <w:b w:val="0"/>
          <w:sz w:val="20"/>
          <w:szCs w:val="20"/>
          <w:vertAlign w:val="superscript"/>
        </w:rPr>
        <w:t>ème</w:t>
      </w:r>
      <w:r w:rsidRPr="008E0CC3">
        <w:rPr>
          <w:rStyle w:val="lev"/>
          <w:rFonts w:ascii="Marianne" w:hAnsi="Marianne" w:cs="Arial"/>
          <w:b w:val="0"/>
          <w:sz w:val="20"/>
          <w:szCs w:val="20"/>
        </w:rPr>
        <w:t xml:space="preserve"> échelon du grade d’attaché.</w:t>
      </w:r>
    </w:p>
    <w:p w14:paraId="3135A42E" w14:textId="6D0F65DE" w:rsidR="00C73845" w:rsidRDefault="00C73845" w:rsidP="00560F77">
      <w:pPr>
        <w:numPr>
          <w:ilvl w:val="0"/>
          <w:numId w:val="18"/>
        </w:numPr>
        <w:spacing w:after="120" w:line="260" w:lineRule="exact"/>
        <w:ind w:left="0" w:right="-2" w:firstLine="0"/>
        <w:jc w:val="both"/>
        <w:rPr>
          <w:rStyle w:val="lev"/>
          <w:rFonts w:ascii="Marianne" w:hAnsi="Marianne" w:cs="Arial"/>
          <w:b w:val="0"/>
          <w:sz w:val="20"/>
          <w:szCs w:val="20"/>
        </w:rPr>
      </w:pPr>
      <w:r w:rsidRPr="008E0CC3">
        <w:rPr>
          <w:rFonts w:ascii="Marianne" w:hAnsi="Marianne" w:cs="Arial"/>
          <w:sz w:val="20"/>
          <w:szCs w:val="20"/>
        </w:rPr>
        <w:t xml:space="preserve">Au choix : </w:t>
      </w:r>
      <w:r w:rsidRPr="008E0CC3">
        <w:rPr>
          <w:rStyle w:val="lev"/>
          <w:rFonts w:ascii="Marianne" w:hAnsi="Marianne" w:cs="Arial"/>
          <w:b w:val="0"/>
          <w:sz w:val="20"/>
          <w:szCs w:val="20"/>
        </w:rPr>
        <w:t xml:space="preserve">Les intéressés doivent justifier, au plus tard le 31 décembre </w:t>
      </w:r>
      <w:r w:rsidR="00560ACF">
        <w:rPr>
          <w:rStyle w:val="lev"/>
          <w:rFonts w:ascii="Marianne" w:hAnsi="Marianne" w:cs="Arial"/>
          <w:b w:val="0"/>
          <w:sz w:val="20"/>
          <w:szCs w:val="20"/>
        </w:rPr>
        <w:t>2026</w:t>
      </w:r>
      <w:r w:rsidRPr="008E0CC3">
        <w:rPr>
          <w:rStyle w:val="lev"/>
          <w:rFonts w:ascii="Marianne" w:hAnsi="Marianne" w:cs="Arial"/>
          <w:b w:val="0"/>
          <w:sz w:val="20"/>
          <w:szCs w:val="20"/>
        </w:rPr>
        <w:t xml:space="preserve">, d’au moins sept ans de services effectifs dans un corps civil ou cadre d’emplois de catégorie A ou de même niveau et </w:t>
      </w:r>
      <w:r w:rsidR="00471DB3" w:rsidRPr="008E0CC3">
        <w:rPr>
          <w:rStyle w:val="lev"/>
          <w:rFonts w:ascii="Marianne" w:hAnsi="Marianne" w:cs="Arial"/>
          <w:b w:val="0"/>
          <w:sz w:val="20"/>
          <w:szCs w:val="20"/>
        </w:rPr>
        <w:t>avoir atteint le 8</w:t>
      </w:r>
      <w:r w:rsidR="00471DB3" w:rsidRPr="008E0CC3">
        <w:rPr>
          <w:rStyle w:val="lev"/>
          <w:rFonts w:ascii="Marianne" w:hAnsi="Marianne" w:cs="Arial"/>
          <w:b w:val="0"/>
          <w:sz w:val="20"/>
          <w:szCs w:val="20"/>
          <w:vertAlign w:val="superscript"/>
        </w:rPr>
        <w:t>ème</w:t>
      </w:r>
      <w:r w:rsidR="00471DB3" w:rsidRPr="008E0CC3">
        <w:rPr>
          <w:rStyle w:val="lev"/>
          <w:rFonts w:ascii="Marianne" w:hAnsi="Marianne" w:cs="Arial"/>
          <w:b w:val="0"/>
          <w:sz w:val="20"/>
          <w:szCs w:val="20"/>
        </w:rPr>
        <w:t xml:space="preserve"> </w:t>
      </w:r>
      <w:r w:rsidRPr="008E0CC3">
        <w:rPr>
          <w:rStyle w:val="lev"/>
          <w:rFonts w:ascii="Marianne" w:hAnsi="Marianne" w:cs="Arial"/>
          <w:b w:val="0"/>
          <w:sz w:val="20"/>
          <w:szCs w:val="20"/>
        </w:rPr>
        <w:t>échelon du grade d’attaché.</w:t>
      </w:r>
    </w:p>
    <w:p w14:paraId="71E8589E" w14:textId="77777777" w:rsidR="00A16D9E" w:rsidRPr="008E0CC3" w:rsidRDefault="00A16D9E" w:rsidP="00560F77">
      <w:pPr>
        <w:spacing w:after="0" w:line="240" w:lineRule="exact"/>
        <w:ind w:right="-2"/>
        <w:jc w:val="both"/>
        <w:rPr>
          <w:rStyle w:val="lev"/>
          <w:rFonts w:ascii="Marianne" w:hAnsi="Marianne" w:cs="Arial"/>
          <w:b w:val="0"/>
          <w:sz w:val="20"/>
          <w:szCs w:val="20"/>
        </w:rPr>
      </w:pPr>
    </w:p>
    <w:p w14:paraId="799C926A" w14:textId="77777777" w:rsidR="007E7D51" w:rsidRPr="008E0CC3" w:rsidRDefault="008D5FFA" w:rsidP="00560F77">
      <w:pPr>
        <w:pStyle w:val="Intgralebase"/>
        <w:tabs>
          <w:tab w:val="left" w:pos="567"/>
        </w:tabs>
        <w:spacing w:line="260" w:lineRule="exact"/>
        <w:ind w:right="-2"/>
        <w:jc w:val="both"/>
        <w:outlineLvl w:val="0"/>
        <w:rPr>
          <w:rFonts w:ascii="Marianne" w:hAnsi="Marianne"/>
          <w:sz w:val="20"/>
          <w:szCs w:val="20"/>
        </w:rPr>
      </w:pPr>
      <w:r w:rsidRPr="008E0CC3">
        <w:rPr>
          <w:rFonts w:ascii="Marianne" w:hAnsi="Marianne"/>
          <w:sz w:val="20"/>
          <w:szCs w:val="20"/>
        </w:rPr>
        <w:t>4</w:t>
      </w:r>
      <w:r w:rsidR="00C73845" w:rsidRPr="008E0CC3">
        <w:rPr>
          <w:rFonts w:ascii="Marianne" w:hAnsi="Marianne"/>
          <w:sz w:val="20"/>
          <w:szCs w:val="20"/>
        </w:rPr>
        <w:t xml:space="preserve"> </w:t>
      </w:r>
      <w:r w:rsidR="007E7D51" w:rsidRPr="008E0CC3">
        <w:rPr>
          <w:rFonts w:ascii="Marianne" w:hAnsi="Marianne"/>
          <w:sz w:val="20"/>
          <w:szCs w:val="20"/>
        </w:rPr>
        <w:t xml:space="preserve">– </w:t>
      </w:r>
      <w:r w:rsidR="00C73845" w:rsidRPr="008E0CC3">
        <w:rPr>
          <w:rFonts w:ascii="Marianne" w:hAnsi="Marianne"/>
          <w:sz w:val="20"/>
          <w:szCs w:val="20"/>
          <w:u w:val="single"/>
        </w:rPr>
        <w:t>Accès au grade de secrétaire administratif de l’éducation nationale et</w:t>
      </w:r>
      <w:r w:rsidR="00910ABB" w:rsidRPr="008E0CC3">
        <w:rPr>
          <w:rFonts w:ascii="Marianne" w:hAnsi="Marianne"/>
          <w:sz w:val="20"/>
          <w:szCs w:val="20"/>
          <w:u w:val="single"/>
        </w:rPr>
        <w:t xml:space="preserve"> de l’enseignement supérieur classe exceptionnelle</w:t>
      </w:r>
    </w:p>
    <w:p w14:paraId="06A9F7CE" w14:textId="02C3F541" w:rsidR="00C73845" w:rsidRPr="008E0CC3" w:rsidRDefault="00C73845" w:rsidP="00560F77">
      <w:pPr>
        <w:pStyle w:val="Intgralebase"/>
        <w:tabs>
          <w:tab w:val="left" w:pos="567"/>
        </w:tabs>
        <w:spacing w:after="120" w:line="276" w:lineRule="auto"/>
        <w:ind w:right="-2"/>
        <w:jc w:val="both"/>
        <w:rPr>
          <w:rFonts w:ascii="Marianne" w:hAnsi="Marianne"/>
          <w:sz w:val="20"/>
          <w:szCs w:val="20"/>
        </w:rPr>
      </w:pPr>
      <w:r w:rsidRPr="008E0CC3">
        <w:rPr>
          <w:rFonts w:ascii="Marianne" w:hAnsi="Marianne"/>
          <w:sz w:val="20"/>
          <w:szCs w:val="20"/>
        </w:rPr>
        <w:t>(</w:t>
      </w:r>
      <w:proofErr w:type="gramStart"/>
      <w:r w:rsidRPr="008E0CC3">
        <w:rPr>
          <w:rFonts w:ascii="Marianne" w:hAnsi="Marianne"/>
          <w:sz w:val="20"/>
          <w:szCs w:val="20"/>
        </w:rPr>
        <w:t>article</w:t>
      </w:r>
      <w:proofErr w:type="gramEnd"/>
      <w:r w:rsidRPr="008E0CC3">
        <w:rPr>
          <w:rFonts w:ascii="Marianne" w:hAnsi="Marianne"/>
          <w:sz w:val="20"/>
          <w:szCs w:val="20"/>
        </w:rPr>
        <w:t xml:space="preserve"> 25 du décret n° 2009-1388 du 11 novembre 2009</w:t>
      </w:r>
      <w:r w:rsidR="00E30CA6" w:rsidRPr="008E0CC3">
        <w:rPr>
          <w:rFonts w:ascii="Marianne" w:hAnsi="Marianne"/>
          <w:sz w:val="20"/>
          <w:szCs w:val="20"/>
        </w:rPr>
        <w:t xml:space="preserve"> modifié</w:t>
      </w:r>
      <w:r w:rsidRPr="008E0CC3">
        <w:rPr>
          <w:rFonts w:ascii="Marianne" w:hAnsi="Marianne"/>
          <w:sz w:val="20"/>
          <w:szCs w:val="20"/>
        </w:rPr>
        <w:t>)</w:t>
      </w:r>
    </w:p>
    <w:p w14:paraId="419440B9" w14:textId="6BA817C9" w:rsidR="00C73845" w:rsidRPr="009A54EE" w:rsidRDefault="00910ABB" w:rsidP="00560F77">
      <w:pPr>
        <w:pStyle w:val="Intgralebase"/>
        <w:numPr>
          <w:ilvl w:val="0"/>
          <w:numId w:val="17"/>
        </w:numPr>
        <w:spacing w:after="80" w:line="260" w:lineRule="exact"/>
        <w:ind w:left="0" w:firstLine="0"/>
        <w:jc w:val="both"/>
        <w:outlineLvl w:val="0"/>
        <w:rPr>
          <w:rFonts w:ascii="Marianne" w:hAnsi="Marianne"/>
          <w:sz w:val="20"/>
          <w:szCs w:val="20"/>
        </w:rPr>
      </w:pPr>
      <w:r w:rsidRPr="009A54EE">
        <w:rPr>
          <w:rFonts w:ascii="Marianne" w:hAnsi="Marianne"/>
          <w:sz w:val="20"/>
          <w:szCs w:val="20"/>
        </w:rPr>
        <w:t xml:space="preserve">Par voie d’examen professionnel : </w:t>
      </w:r>
      <w:r w:rsidRPr="009A54EE">
        <w:rPr>
          <w:rStyle w:val="lev"/>
          <w:rFonts w:ascii="Marianne" w:hAnsi="Marianne" w:cs="Arial"/>
          <w:b w:val="0"/>
          <w:sz w:val="20"/>
          <w:szCs w:val="20"/>
        </w:rPr>
        <w:t xml:space="preserve">Les fonctionnaires </w:t>
      </w:r>
      <w:r w:rsidR="00471DB3" w:rsidRPr="009A54EE">
        <w:rPr>
          <w:rStyle w:val="lev"/>
          <w:rFonts w:ascii="Marianne" w:hAnsi="Marianne" w:cs="Arial"/>
          <w:b w:val="0"/>
          <w:sz w:val="20"/>
          <w:szCs w:val="20"/>
        </w:rPr>
        <w:t>justifiant d’</w:t>
      </w:r>
      <w:r w:rsidR="003163A0" w:rsidRPr="009A54EE">
        <w:rPr>
          <w:rStyle w:val="lev"/>
          <w:rFonts w:ascii="Marianne" w:hAnsi="Marianne" w:cs="Arial"/>
          <w:b w:val="0"/>
          <w:sz w:val="20"/>
          <w:szCs w:val="20"/>
        </w:rPr>
        <w:t xml:space="preserve">au moins </w:t>
      </w:r>
      <w:r w:rsidR="00DE4640" w:rsidRPr="009A54EE">
        <w:rPr>
          <w:rStyle w:val="lev"/>
          <w:rFonts w:ascii="Marianne" w:hAnsi="Marianne" w:cs="Arial"/>
          <w:b w:val="0"/>
          <w:sz w:val="20"/>
          <w:szCs w:val="20"/>
        </w:rPr>
        <w:t>un</w:t>
      </w:r>
      <w:r w:rsidR="00471DB3" w:rsidRPr="009A54EE">
        <w:rPr>
          <w:rStyle w:val="lev"/>
          <w:rFonts w:ascii="Marianne" w:hAnsi="Marianne" w:cs="Arial"/>
          <w:b w:val="0"/>
          <w:sz w:val="20"/>
          <w:szCs w:val="20"/>
        </w:rPr>
        <w:t xml:space="preserve"> an dans </w:t>
      </w:r>
      <w:r w:rsidR="003163A0" w:rsidRPr="009A54EE">
        <w:rPr>
          <w:rStyle w:val="lev"/>
          <w:rFonts w:ascii="Marianne" w:hAnsi="Marianne" w:cs="Arial"/>
          <w:b w:val="0"/>
          <w:sz w:val="20"/>
          <w:szCs w:val="20"/>
        </w:rPr>
        <w:t xml:space="preserve">le </w:t>
      </w:r>
      <w:r w:rsidR="00081C45" w:rsidRPr="009A54EE">
        <w:rPr>
          <w:rStyle w:val="lev"/>
          <w:rFonts w:ascii="Marianne" w:hAnsi="Marianne" w:cs="Arial"/>
          <w:b w:val="0"/>
          <w:sz w:val="20"/>
          <w:szCs w:val="20"/>
        </w:rPr>
        <w:t>6</w:t>
      </w:r>
      <w:r w:rsidR="003163A0" w:rsidRPr="009A54EE">
        <w:rPr>
          <w:rStyle w:val="lev"/>
          <w:rFonts w:ascii="Marianne" w:hAnsi="Marianne" w:cs="Arial"/>
          <w:b w:val="0"/>
          <w:sz w:val="20"/>
          <w:szCs w:val="20"/>
          <w:vertAlign w:val="superscript"/>
        </w:rPr>
        <w:t>ème</w:t>
      </w:r>
      <w:r w:rsidR="003163A0" w:rsidRPr="009A54EE">
        <w:rPr>
          <w:rStyle w:val="lev"/>
          <w:rFonts w:ascii="Marianne" w:hAnsi="Marianne" w:cs="Arial"/>
          <w:b w:val="0"/>
          <w:sz w:val="20"/>
          <w:szCs w:val="20"/>
        </w:rPr>
        <w:t xml:space="preserve"> </w:t>
      </w:r>
      <w:r w:rsidRPr="009A54EE">
        <w:rPr>
          <w:rStyle w:val="lev"/>
          <w:rFonts w:ascii="Marianne" w:hAnsi="Marianne" w:cs="Arial"/>
          <w:b w:val="0"/>
          <w:sz w:val="20"/>
          <w:szCs w:val="20"/>
        </w:rPr>
        <w:t>échelon du deuxième grade et justifiant d’au moins trois années de services effectifs dans un corps, cadre d’emplois ou emploi de catégorie B</w:t>
      </w:r>
      <w:r w:rsidR="004B3D36" w:rsidRPr="009A54EE">
        <w:rPr>
          <w:rFonts w:ascii="Marianne" w:hAnsi="Marianne"/>
          <w:sz w:val="20"/>
          <w:szCs w:val="20"/>
        </w:rPr>
        <w:t xml:space="preserve"> </w:t>
      </w:r>
      <w:r w:rsidR="004B3D36" w:rsidRPr="009A54EE">
        <w:rPr>
          <w:rStyle w:val="lev"/>
          <w:rFonts w:ascii="Marianne" w:hAnsi="Marianne" w:cs="Arial"/>
          <w:b w:val="0"/>
          <w:sz w:val="20"/>
          <w:szCs w:val="20"/>
        </w:rPr>
        <w:t xml:space="preserve">au plus tard au 31 décembre </w:t>
      </w:r>
      <w:r w:rsidR="00560ACF" w:rsidRPr="009A54EE">
        <w:rPr>
          <w:rStyle w:val="lev"/>
          <w:rFonts w:ascii="Marianne" w:hAnsi="Marianne" w:cs="Arial"/>
          <w:b w:val="0"/>
          <w:sz w:val="20"/>
          <w:szCs w:val="20"/>
        </w:rPr>
        <w:t>2026</w:t>
      </w:r>
      <w:r w:rsidRPr="009A54EE">
        <w:rPr>
          <w:rStyle w:val="lev"/>
          <w:rFonts w:ascii="Marianne" w:hAnsi="Marianne" w:cs="Arial"/>
          <w:b w:val="0"/>
          <w:sz w:val="20"/>
          <w:szCs w:val="20"/>
        </w:rPr>
        <w:t>.</w:t>
      </w:r>
    </w:p>
    <w:p w14:paraId="6F83DD75" w14:textId="2AA55822" w:rsidR="00C73845" w:rsidRPr="009A54EE" w:rsidRDefault="00910ABB" w:rsidP="00560F77">
      <w:pPr>
        <w:pStyle w:val="Intgralebase"/>
        <w:numPr>
          <w:ilvl w:val="0"/>
          <w:numId w:val="17"/>
        </w:numPr>
        <w:spacing w:line="260" w:lineRule="exact"/>
        <w:ind w:left="0" w:right="-2" w:firstLine="0"/>
        <w:jc w:val="both"/>
        <w:outlineLvl w:val="0"/>
        <w:rPr>
          <w:rStyle w:val="lev"/>
          <w:rFonts w:ascii="Marianne" w:hAnsi="Marianne" w:cs="Arial"/>
          <w:b w:val="0"/>
          <w:bCs w:val="0"/>
          <w:sz w:val="20"/>
          <w:szCs w:val="20"/>
        </w:rPr>
      </w:pPr>
      <w:r w:rsidRPr="00560F77">
        <w:rPr>
          <w:rFonts w:ascii="Marianne" w:hAnsi="Marianne"/>
          <w:sz w:val="20"/>
          <w:szCs w:val="20"/>
        </w:rPr>
        <w:t xml:space="preserve">Au choix : </w:t>
      </w:r>
      <w:r w:rsidRPr="009A54EE">
        <w:rPr>
          <w:rStyle w:val="lev"/>
          <w:rFonts w:ascii="Marianne" w:hAnsi="Marianne" w:cs="Arial"/>
          <w:b w:val="0"/>
          <w:sz w:val="20"/>
          <w:szCs w:val="20"/>
        </w:rPr>
        <w:t xml:space="preserve">Les fonctionnaires </w:t>
      </w:r>
      <w:r w:rsidR="003163A0" w:rsidRPr="009A54EE">
        <w:rPr>
          <w:rStyle w:val="lev"/>
          <w:rFonts w:ascii="Marianne" w:hAnsi="Marianne" w:cs="Arial"/>
          <w:b w:val="0"/>
          <w:sz w:val="20"/>
          <w:szCs w:val="20"/>
        </w:rPr>
        <w:t xml:space="preserve">justifiant d’au moins un an dans le </w:t>
      </w:r>
      <w:r w:rsidR="00081C45" w:rsidRPr="009A54EE">
        <w:rPr>
          <w:rStyle w:val="lev"/>
          <w:rFonts w:ascii="Marianne" w:hAnsi="Marianne" w:cs="Arial"/>
          <w:b w:val="0"/>
          <w:sz w:val="20"/>
          <w:szCs w:val="20"/>
        </w:rPr>
        <w:t>7</w:t>
      </w:r>
      <w:r w:rsidR="003163A0" w:rsidRPr="009A54EE">
        <w:rPr>
          <w:rStyle w:val="lev"/>
          <w:rFonts w:ascii="Marianne" w:hAnsi="Marianne" w:cs="Arial"/>
          <w:b w:val="0"/>
          <w:sz w:val="20"/>
          <w:szCs w:val="20"/>
          <w:vertAlign w:val="superscript"/>
        </w:rPr>
        <w:t>ème</w:t>
      </w:r>
      <w:r w:rsidR="003163A0" w:rsidRPr="009A54EE">
        <w:rPr>
          <w:rStyle w:val="lev"/>
          <w:rFonts w:ascii="Marianne" w:hAnsi="Marianne" w:cs="Arial"/>
          <w:b w:val="0"/>
          <w:sz w:val="20"/>
          <w:szCs w:val="20"/>
        </w:rPr>
        <w:t xml:space="preserve"> </w:t>
      </w:r>
      <w:r w:rsidRPr="009A54EE">
        <w:rPr>
          <w:rStyle w:val="lev"/>
          <w:rFonts w:ascii="Marianne" w:hAnsi="Marianne" w:cs="Arial"/>
          <w:b w:val="0"/>
          <w:sz w:val="20"/>
          <w:szCs w:val="20"/>
        </w:rPr>
        <w:t>échelon du deuxième grade et d’au moins cinq années de services effectifs dans un corps, cadre d’emplois ou emploi de catégorie B</w:t>
      </w:r>
      <w:r w:rsidR="004B3D36" w:rsidRPr="009A54EE">
        <w:rPr>
          <w:rFonts w:ascii="Marianne" w:hAnsi="Marianne"/>
          <w:sz w:val="20"/>
          <w:szCs w:val="20"/>
        </w:rPr>
        <w:t xml:space="preserve"> </w:t>
      </w:r>
      <w:r w:rsidR="004B3D36" w:rsidRPr="009A54EE">
        <w:rPr>
          <w:rStyle w:val="lev"/>
          <w:rFonts w:ascii="Marianne" w:hAnsi="Marianne" w:cs="Arial"/>
          <w:b w:val="0"/>
          <w:sz w:val="20"/>
          <w:szCs w:val="20"/>
        </w:rPr>
        <w:t xml:space="preserve">au plus tard au 31 décembre </w:t>
      </w:r>
      <w:r w:rsidR="00560ACF" w:rsidRPr="009A54EE">
        <w:rPr>
          <w:rStyle w:val="lev"/>
          <w:rFonts w:ascii="Marianne" w:hAnsi="Marianne" w:cs="Arial"/>
          <w:b w:val="0"/>
          <w:sz w:val="20"/>
          <w:szCs w:val="20"/>
        </w:rPr>
        <w:t>2026</w:t>
      </w:r>
      <w:r w:rsidRPr="009A54EE">
        <w:rPr>
          <w:rStyle w:val="lev"/>
          <w:rFonts w:ascii="Marianne" w:hAnsi="Marianne" w:cs="Arial"/>
          <w:b w:val="0"/>
          <w:sz w:val="20"/>
          <w:szCs w:val="20"/>
        </w:rPr>
        <w:t>.</w:t>
      </w:r>
    </w:p>
    <w:p w14:paraId="30D3D30E" w14:textId="77777777" w:rsidR="00D71E36" w:rsidRPr="008E0CC3" w:rsidRDefault="00D71E36" w:rsidP="00560F77">
      <w:pPr>
        <w:pStyle w:val="Intgralebase"/>
        <w:spacing w:line="260" w:lineRule="exact"/>
        <w:ind w:right="-2"/>
        <w:jc w:val="both"/>
        <w:outlineLvl w:val="0"/>
        <w:rPr>
          <w:rStyle w:val="lev"/>
          <w:rFonts w:ascii="Marianne" w:eastAsiaTheme="minorEastAsia" w:hAnsi="Marianne" w:cs="Arial"/>
          <w:b w:val="0"/>
          <w:bCs w:val="0"/>
          <w:sz w:val="20"/>
          <w:szCs w:val="20"/>
          <w:lang w:eastAsia="fr-FR"/>
        </w:rPr>
      </w:pPr>
    </w:p>
    <w:p w14:paraId="49549C2C" w14:textId="6537B64C" w:rsidR="004F7393" w:rsidRPr="008E0CC3" w:rsidRDefault="00D71E36" w:rsidP="00560F77">
      <w:pPr>
        <w:pStyle w:val="Intgralebase"/>
        <w:pBdr>
          <w:top w:val="single" w:sz="4" w:space="4" w:color="2E74B5"/>
          <w:left w:val="single" w:sz="4" w:space="4" w:color="2E74B5"/>
          <w:bottom w:val="single" w:sz="4" w:space="4" w:color="2E74B5"/>
          <w:right w:val="single" w:sz="4" w:space="4" w:color="2E74B5"/>
        </w:pBdr>
        <w:spacing w:line="260" w:lineRule="exact"/>
        <w:ind w:right="-2"/>
        <w:jc w:val="both"/>
        <w:outlineLvl w:val="0"/>
        <w:rPr>
          <w:rFonts w:ascii="Marianne" w:hAnsi="Marianne"/>
          <w:sz w:val="20"/>
          <w:szCs w:val="20"/>
        </w:rPr>
      </w:pPr>
      <w:r w:rsidRPr="008E0CC3">
        <w:rPr>
          <w:rFonts w:ascii="Marianne" w:hAnsi="Marianne"/>
          <w:b/>
          <w:sz w:val="20"/>
          <w:szCs w:val="20"/>
          <w:u w:val="single"/>
        </w:rPr>
        <w:t>Point d’attention</w:t>
      </w:r>
      <w:r w:rsidRPr="00560F77">
        <w:rPr>
          <w:rFonts w:ascii="Marianne" w:hAnsi="Marianne"/>
          <w:b/>
          <w:sz w:val="20"/>
          <w:szCs w:val="20"/>
        </w:rPr>
        <w:t> :</w:t>
      </w:r>
      <w:r w:rsidRPr="008E0CC3">
        <w:rPr>
          <w:rFonts w:ascii="Marianne" w:hAnsi="Marianne"/>
          <w:sz w:val="20"/>
          <w:szCs w:val="20"/>
        </w:rPr>
        <w:t xml:space="preserve"> Compte tenu du reclassement des agents issu de l’application du décret n°2022-1209 du 31 </w:t>
      </w:r>
      <w:r w:rsidR="00FD2234">
        <w:rPr>
          <w:rFonts w:ascii="Marianne" w:hAnsi="Marianne"/>
          <w:sz w:val="20"/>
          <w:szCs w:val="20"/>
        </w:rPr>
        <w:t>août</w:t>
      </w:r>
      <w:r w:rsidR="00FD2234" w:rsidRPr="008E0CC3">
        <w:rPr>
          <w:rFonts w:ascii="Marianne" w:hAnsi="Marianne"/>
          <w:sz w:val="20"/>
          <w:szCs w:val="20"/>
        </w:rPr>
        <w:t xml:space="preserve"> </w:t>
      </w:r>
      <w:r w:rsidRPr="008E0CC3">
        <w:rPr>
          <w:rFonts w:ascii="Marianne" w:hAnsi="Marianne"/>
          <w:sz w:val="20"/>
          <w:szCs w:val="20"/>
        </w:rPr>
        <w:t>2022</w:t>
      </w:r>
      <w:r w:rsidR="00D92C54" w:rsidRPr="008E0CC3">
        <w:rPr>
          <w:rFonts w:ascii="Marianne" w:hAnsi="Marianne"/>
          <w:sz w:val="20"/>
          <w:szCs w:val="20"/>
        </w:rPr>
        <w:t xml:space="preserve"> modifié</w:t>
      </w:r>
      <w:r w:rsidRPr="008E0CC3">
        <w:rPr>
          <w:rFonts w:ascii="Marianne" w:hAnsi="Marianne"/>
          <w:sz w:val="20"/>
          <w:szCs w:val="20"/>
        </w:rPr>
        <w:t xml:space="preserve"> et des modifications des conditions de </w:t>
      </w:r>
      <w:proofErr w:type="spellStart"/>
      <w:r w:rsidRPr="008E0CC3">
        <w:rPr>
          <w:rFonts w:ascii="Marianne" w:hAnsi="Marianne"/>
          <w:sz w:val="20"/>
          <w:szCs w:val="20"/>
        </w:rPr>
        <w:t>promouvabilité</w:t>
      </w:r>
      <w:proofErr w:type="spellEnd"/>
      <w:r w:rsidRPr="008E0CC3">
        <w:rPr>
          <w:rFonts w:ascii="Marianne" w:hAnsi="Marianne"/>
          <w:sz w:val="20"/>
          <w:szCs w:val="20"/>
        </w:rPr>
        <w:t xml:space="preserve"> du tableau d’avancement intervenues, des dispositions transitoires prévoient que les SAENES qui à la date du</w:t>
      </w:r>
      <w:r w:rsidR="00DA3695">
        <w:rPr>
          <w:rFonts w:ascii="Marianne" w:hAnsi="Marianne"/>
          <w:sz w:val="20"/>
          <w:szCs w:val="20"/>
        </w:rPr>
        <w:t xml:space="preserve"> </w:t>
      </w:r>
      <w:r w:rsidRPr="008E0CC3">
        <w:rPr>
          <w:rFonts w:ascii="Marianne" w:hAnsi="Marianne"/>
          <w:sz w:val="20"/>
          <w:szCs w:val="20"/>
        </w:rPr>
        <w:t>1</w:t>
      </w:r>
      <w:r w:rsidRPr="008E0CC3">
        <w:rPr>
          <w:rFonts w:ascii="Marianne" w:hAnsi="Marianne"/>
          <w:sz w:val="20"/>
          <w:szCs w:val="20"/>
          <w:vertAlign w:val="superscript"/>
        </w:rPr>
        <w:t>er</w:t>
      </w:r>
      <w:r w:rsidRPr="008E0CC3">
        <w:rPr>
          <w:rFonts w:ascii="Marianne" w:hAnsi="Marianne"/>
          <w:sz w:val="20"/>
          <w:szCs w:val="20"/>
        </w:rPr>
        <w:t xml:space="preserve"> septembre 2022 sont classés dans le deuxième grade et qui auraient réuni les conditions de promouvabilité au grade supérieur au titre de l’année </w:t>
      </w:r>
      <w:r w:rsidR="00560ACF">
        <w:rPr>
          <w:rFonts w:ascii="Marianne" w:hAnsi="Marianne"/>
          <w:sz w:val="20"/>
          <w:szCs w:val="20"/>
        </w:rPr>
        <w:t>2026</w:t>
      </w:r>
      <w:r w:rsidRPr="008E0CC3">
        <w:rPr>
          <w:rFonts w:ascii="Marianne" w:hAnsi="Marianne"/>
          <w:sz w:val="20"/>
          <w:szCs w:val="20"/>
        </w:rPr>
        <w:t xml:space="preserve">, sont réputés réunir ces conditions pour le tableau d’avancement à la classe exceptionnelle établi au titre de l’année </w:t>
      </w:r>
      <w:r w:rsidR="00560ACF">
        <w:rPr>
          <w:rFonts w:ascii="Marianne" w:hAnsi="Marianne"/>
          <w:sz w:val="20"/>
          <w:szCs w:val="20"/>
        </w:rPr>
        <w:t>2026</w:t>
      </w:r>
      <w:r w:rsidR="00560ACF" w:rsidRPr="008E0CC3">
        <w:rPr>
          <w:rFonts w:ascii="Marianne" w:hAnsi="Marianne"/>
          <w:sz w:val="20"/>
          <w:szCs w:val="20"/>
        </w:rPr>
        <w:t xml:space="preserve"> </w:t>
      </w:r>
      <w:r w:rsidRPr="008E0CC3">
        <w:rPr>
          <w:rFonts w:ascii="Marianne" w:hAnsi="Marianne"/>
          <w:sz w:val="20"/>
          <w:szCs w:val="20"/>
        </w:rPr>
        <w:t>(cf. article 3 du décret précité).</w:t>
      </w:r>
    </w:p>
    <w:p w14:paraId="4DF826E4" w14:textId="77777777" w:rsidR="00C73845" w:rsidRPr="008E0CC3" w:rsidRDefault="00C73845" w:rsidP="00560F77">
      <w:pPr>
        <w:spacing w:after="0"/>
        <w:ind w:right="-2"/>
        <w:rPr>
          <w:rStyle w:val="lev"/>
          <w:rFonts w:ascii="Marianne" w:hAnsi="Marianne" w:cs="Arial"/>
          <w:b w:val="0"/>
          <w:sz w:val="20"/>
          <w:szCs w:val="20"/>
        </w:rPr>
      </w:pPr>
    </w:p>
    <w:p w14:paraId="43F8C9AD" w14:textId="77777777" w:rsidR="007E7D51" w:rsidRPr="008E0CC3" w:rsidRDefault="008D5FFA" w:rsidP="00560F77">
      <w:pPr>
        <w:pStyle w:val="Intgralebase"/>
        <w:spacing w:line="260" w:lineRule="exact"/>
        <w:ind w:right="-2"/>
        <w:jc w:val="both"/>
        <w:outlineLvl w:val="0"/>
        <w:rPr>
          <w:rFonts w:ascii="Marianne" w:hAnsi="Marianne"/>
          <w:sz w:val="20"/>
          <w:szCs w:val="20"/>
        </w:rPr>
      </w:pPr>
      <w:r w:rsidRPr="008E0CC3">
        <w:rPr>
          <w:rFonts w:ascii="Marianne" w:hAnsi="Marianne"/>
          <w:sz w:val="20"/>
          <w:szCs w:val="20"/>
        </w:rPr>
        <w:t>5</w:t>
      </w:r>
      <w:r w:rsidR="00910ABB" w:rsidRPr="008E0CC3">
        <w:rPr>
          <w:rFonts w:ascii="Marianne" w:hAnsi="Marianne"/>
          <w:sz w:val="20"/>
          <w:szCs w:val="20"/>
        </w:rPr>
        <w:t xml:space="preserve"> </w:t>
      </w:r>
      <w:r w:rsidR="007E7D51" w:rsidRPr="008E0CC3">
        <w:rPr>
          <w:rFonts w:ascii="Marianne" w:hAnsi="Marianne"/>
          <w:sz w:val="20"/>
          <w:szCs w:val="20"/>
        </w:rPr>
        <w:t xml:space="preserve">– </w:t>
      </w:r>
      <w:r w:rsidR="00910ABB" w:rsidRPr="008E0CC3">
        <w:rPr>
          <w:rFonts w:ascii="Marianne" w:hAnsi="Marianne"/>
          <w:sz w:val="20"/>
          <w:szCs w:val="20"/>
          <w:u w:val="single"/>
        </w:rPr>
        <w:t>Accès au grade de secrétaire administratif de l’éducation nationale et de l’enseignement supérieur classe supérieure</w:t>
      </w:r>
    </w:p>
    <w:p w14:paraId="3A5DCB50" w14:textId="77777777" w:rsidR="00910ABB" w:rsidRPr="008E0CC3" w:rsidRDefault="00910ABB" w:rsidP="00560F77">
      <w:pPr>
        <w:pStyle w:val="Intgralebase"/>
        <w:spacing w:after="120" w:line="260" w:lineRule="exact"/>
        <w:ind w:right="-2"/>
        <w:jc w:val="both"/>
        <w:rPr>
          <w:rFonts w:ascii="Marianne" w:hAnsi="Marianne"/>
          <w:sz w:val="20"/>
          <w:szCs w:val="20"/>
        </w:rPr>
      </w:pPr>
      <w:r w:rsidRPr="008E0CC3">
        <w:rPr>
          <w:rFonts w:ascii="Marianne" w:hAnsi="Marianne"/>
          <w:sz w:val="20"/>
          <w:szCs w:val="20"/>
        </w:rPr>
        <w:t>(</w:t>
      </w:r>
      <w:proofErr w:type="gramStart"/>
      <w:r w:rsidRPr="008E0CC3">
        <w:rPr>
          <w:rFonts w:ascii="Marianne" w:hAnsi="Marianne"/>
          <w:sz w:val="20"/>
          <w:szCs w:val="20"/>
        </w:rPr>
        <w:t>article</w:t>
      </w:r>
      <w:proofErr w:type="gramEnd"/>
      <w:r w:rsidRPr="008E0CC3">
        <w:rPr>
          <w:rFonts w:ascii="Marianne" w:hAnsi="Marianne"/>
          <w:sz w:val="20"/>
          <w:szCs w:val="20"/>
        </w:rPr>
        <w:t xml:space="preserve"> 25 du décret n° 2009-1388 du 11 novembre 2009</w:t>
      </w:r>
      <w:r w:rsidR="00E30CA6" w:rsidRPr="008E0CC3">
        <w:rPr>
          <w:rFonts w:ascii="Marianne" w:hAnsi="Marianne"/>
          <w:sz w:val="20"/>
          <w:szCs w:val="20"/>
        </w:rPr>
        <w:t xml:space="preserve"> modifié</w:t>
      </w:r>
      <w:r w:rsidRPr="008E0CC3">
        <w:rPr>
          <w:rFonts w:ascii="Marianne" w:hAnsi="Marianne"/>
          <w:sz w:val="20"/>
          <w:szCs w:val="20"/>
        </w:rPr>
        <w:t>)</w:t>
      </w:r>
    </w:p>
    <w:p w14:paraId="3B4D9142" w14:textId="75490092" w:rsidR="00910ABB" w:rsidRPr="008E0CC3" w:rsidRDefault="00910ABB" w:rsidP="00560F77">
      <w:pPr>
        <w:pStyle w:val="Intgralebase"/>
        <w:numPr>
          <w:ilvl w:val="0"/>
          <w:numId w:val="17"/>
        </w:numPr>
        <w:spacing w:after="80" w:line="260" w:lineRule="exact"/>
        <w:ind w:left="0" w:firstLine="0"/>
        <w:jc w:val="both"/>
        <w:outlineLvl w:val="0"/>
        <w:rPr>
          <w:rFonts w:ascii="Marianne" w:hAnsi="Marianne"/>
          <w:sz w:val="20"/>
          <w:szCs w:val="20"/>
        </w:rPr>
      </w:pPr>
      <w:r w:rsidRPr="008E0CC3">
        <w:rPr>
          <w:rFonts w:ascii="Marianne" w:hAnsi="Marianne"/>
          <w:sz w:val="20"/>
          <w:szCs w:val="20"/>
        </w:rPr>
        <w:t xml:space="preserve">Par voie d’examen professionnel : Les </w:t>
      </w:r>
      <w:r w:rsidRPr="008E0CC3">
        <w:rPr>
          <w:rStyle w:val="lev"/>
          <w:rFonts w:ascii="Marianne" w:hAnsi="Marianne" w:cs="Arial"/>
          <w:b w:val="0"/>
          <w:sz w:val="20"/>
          <w:szCs w:val="20"/>
        </w:rPr>
        <w:t xml:space="preserve">fonctionnaires </w:t>
      </w:r>
      <w:r w:rsidR="00DE4640" w:rsidRPr="008E0CC3">
        <w:rPr>
          <w:rStyle w:val="lev"/>
          <w:rFonts w:ascii="Marianne" w:hAnsi="Marianne" w:cs="Arial"/>
          <w:b w:val="0"/>
          <w:sz w:val="20"/>
          <w:szCs w:val="20"/>
        </w:rPr>
        <w:t>ayant atteint</w:t>
      </w:r>
      <w:r w:rsidRPr="008E0CC3">
        <w:rPr>
          <w:rStyle w:val="lev"/>
          <w:rFonts w:ascii="Marianne" w:hAnsi="Marianne" w:cs="Arial"/>
          <w:b w:val="0"/>
          <w:sz w:val="20"/>
          <w:szCs w:val="20"/>
        </w:rPr>
        <w:t xml:space="preserve"> le </w:t>
      </w:r>
      <w:r w:rsidR="00081C45" w:rsidRPr="008E0CC3">
        <w:rPr>
          <w:rStyle w:val="lev"/>
          <w:rFonts w:ascii="Marianne" w:hAnsi="Marianne" w:cs="Arial"/>
          <w:b w:val="0"/>
          <w:sz w:val="20"/>
          <w:szCs w:val="20"/>
        </w:rPr>
        <w:t>6</w:t>
      </w:r>
      <w:r w:rsidRPr="008E0CC3">
        <w:rPr>
          <w:rStyle w:val="lev"/>
          <w:rFonts w:ascii="Marianne" w:hAnsi="Marianne" w:cs="Arial"/>
          <w:b w:val="0"/>
          <w:sz w:val="20"/>
          <w:szCs w:val="20"/>
          <w:vertAlign w:val="superscript"/>
        </w:rPr>
        <w:t>ème</w:t>
      </w:r>
      <w:r w:rsidRPr="008E0CC3">
        <w:rPr>
          <w:rStyle w:val="lev"/>
          <w:rFonts w:ascii="Marianne" w:hAnsi="Marianne" w:cs="Arial"/>
          <w:b w:val="0"/>
          <w:sz w:val="20"/>
          <w:szCs w:val="20"/>
        </w:rPr>
        <w:t xml:space="preserve"> échelon du premier grade et </w:t>
      </w:r>
      <w:r w:rsidR="00DE4640" w:rsidRPr="008E0CC3">
        <w:rPr>
          <w:rStyle w:val="lev"/>
          <w:rFonts w:ascii="Marianne" w:hAnsi="Marianne" w:cs="Arial"/>
          <w:b w:val="0"/>
          <w:sz w:val="20"/>
          <w:szCs w:val="20"/>
        </w:rPr>
        <w:t xml:space="preserve">justifiant </w:t>
      </w:r>
      <w:r w:rsidRPr="008E0CC3">
        <w:rPr>
          <w:rStyle w:val="lev"/>
          <w:rFonts w:ascii="Marianne" w:hAnsi="Marianne" w:cs="Arial"/>
          <w:b w:val="0"/>
          <w:sz w:val="20"/>
          <w:szCs w:val="20"/>
        </w:rPr>
        <w:t>d’au moins trois années de services effectifs dans un corps, cadre d’emplois ou emploi de catégorie B</w:t>
      </w:r>
      <w:r w:rsidR="004B3D36" w:rsidRPr="008E0CC3">
        <w:rPr>
          <w:rFonts w:ascii="Marianne" w:hAnsi="Marianne"/>
          <w:sz w:val="20"/>
          <w:szCs w:val="20"/>
        </w:rPr>
        <w:t xml:space="preserve"> </w:t>
      </w:r>
      <w:r w:rsidR="004B3D36" w:rsidRPr="008E0CC3">
        <w:rPr>
          <w:rStyle w:val="lev"/>
          <w:rFonts w:ascii="Marianne" w:hAnsi="Marianne" w:cs="Arial"/>
          <w:b w:val="0"/>
          <w:sz w:val="20"/>
          <w:szCs w:val="20"/>
        </w:rPr>
        <w:t xml:space="preserve">au plus tard au 31 décembre </w:t>
      </w:r>
      <w:r w:rsidR="00560ACF">
        <w:rPr>
          <w:rStyle w:val="lev"/>
          <w:rFonts w:ascii="Marianne" w:hAnsi="Marianne" w:cs="Arial"/>
          <w:b w:val="0"/>
          <w:sz w:val="20"/>
          <w:szCs w:val="20"/>
        </w:rPr>
        <w:t>2026</w:t>
      </w:r>
      <w:r w:rsidRPr="008E0CC3">
        <w:rPr>
          <w:rStyle w:val="lev"/>
          <w:rFonts w:ascii="Marianne" w:hAnsi="Marianne" w:cs="Arial"/>
          <w:b w:val="0"/>
          <w:sz w:val="20"/>
          <w:szCs w:val="20"/>
        </w:rPr>
        <w:t>.</w:t>
      </w:r>
    </w:p>
    <w:p w14:paraId="29CA589C" w14:textId="1B2BEABB" w:rsidR="00910ABB" w:rsidRPr="008E0CC3" w:rsidRDefault="00910ABB" w:rsidP="00560F77">
      <w:pPr>
        <w:pStyle w:val="Intgralebase"/>
        <w:numPr>
          <w:ilvl w:val="0"/>
          <w:numId w:val="17"/>
        </w:numPr>
        <w:spacing w:line="260" w:lineRule="exact"/>
        <w:ind w:left="0" w:right="-2" w:firstLine="0"/>
        <w:jc w:val="both"/>
        <w:outlineLvl w:val="0"/>
        <w:rPr>
          <w:rStyle w:val="lev"/>
          <w:rFonts w:ascii="Marianne" w:hAnsi="Marianne" w:cs="Arial"/>
          <w:b w:val="0"/>
          <w:bCs w:val="0"/>
          <w:sz w:val="20"/>
          <w:szCs w:val="20"/>
        </w:rPr>
      </w:pPr>
      <w:r w:rsidRPr="008E0CC3">
        <w:rPr>
          <w:rFonts w:ascii="Marianne" w:hAnsi="Marianne"/>
          <w:sz w:val="20"/>
          <w:szCs w:val="20"/>
        </w:rPr>
        <w:t xml:space="preserve">Au choix : </w:t>
      </w:r>
      <w:r w:rsidRPr="008E0CC3">
        <w:rPr>
          <w:rStyle w:val="lev"/>
          <w:rFonts w:ascii="Marianne" w:hAnsi="Marianne" w:cs="Arial"/>
          <w:b w:val="0"/>
          <w:sz w:val="20"/>
          <w:szCs w:val="20"/>
        </w:rPr>
        <w:t xml:space="preserve">Les fonctionnaires </w:t>
      </w:r>
      <w:r w:rsidR="00730DBC" w:rsidRPr="008E0CC3">
        <w:rPr>
          <w:rStyle w:val="lev"/>
          <w:rFonts w:ascii="Marianne" w:hAnsi="Marianne" w:cs="Arial"/>
          <w:b w:val="0"/>
          <w:sz w:val="20"/>
          <w:szCs w:val="20"/>
        </w:rPr>
        <w:t xml:space="preserve">justifiant d’au moins un an dans le </w:t>
      </w:r>
      <w:r w:rsidR="00081C45" w:rsidRPr="008E0CC3">
        <w:rPr>
          <w:rStyle w:val="lev"/>
          <w:rFonts w:ascii="Marianne" w:hAnsi="Marianne" w:cs="Arial"/>
          <w:b w:val="0"/>
          <w:sz w:val="20"/>
          <w:szCs w:val="20"/>
        </w:rPr>
        <w:t>8</w:t>
      </w:r>
      <w:r w:rsidR="00730DBC" w:rsidRPr="008E0CC3">
        <w:rPr>
          <w:rStyle w:val="lev"/>
          <w:rFonts w:ascii="Marianne" w:hAnsi="Marianne" w:cs="Arial"/>
          <w:b w:val="0"/>
          <w:sz w:val="20"/>
          <w:szCs w:val="20"/>
          <w:vertAlign w:val="superscript"/>
        </w:rPr>
        <w:t>ème</w:t>
      </w:r>
      <w:r w:rsidR="00730DBC" w:rsidRPr="008E0CC3">
        <w:rPr>
          <w:rStyle w:val="lev"/>
          <w:rFonts w:ascii="Marianne" w:hAnsi="Marianne" w:cs="Arial"/>
          <w:b w:val="0"/>
          <w:sz w:val="20"/>
          <w:szCs w:val="20"/>
        </w:rPr>
        <w:t xml:space="preserve"> </w:t>
      </w:r>
      <w:r w:rsidRPr="008E0CC3">
        <w:rPr>
          <w:rStyle w:val="lev"/>
          <w:rFonts w:ascii="Marianne" w:hAnsi="Marianne" w:cs="Arial"/>
          <w:b w:val="0"/>
          <w:sz w:val="20"/>
          <w:szCs w:val="20"/>
        </w:rPr>
        <w:t xml:space="preserve">échelon du premier grade et justifiant d’au moins </w:t>
      </w:r>
      <w:r w:rsidR="00032E09" w:rsidRPr="008E0CC3">
        <w:rPr>
          <w:rStyle w:val="lev"/>
          <w:rFonts w:ascii="Marianne" w:hAnsi="Marianne" w:cs="Arial"/>
          <w:b w:val="0"/>
          <w:sz w:val="20"/>
          <w:szCs w:val="20"/>
        </w:rPr>
        <w:t>cinq</w:t>
      </w:r>
      <w:r w:rsidRPr="008E0CC3">
        <w:rPr>
          <w:rStyle w:val="lev"/>
          <w:rFonts w:ascii="Marianne" w:hAnsi="Marianne" w:cs="Arial"/>
          <w:b w:val="0"/>
          <w:sz w:val="20"/>
          <w:szCs w:val="20"/>
        </w:rPr>
        <w:t xml:space="preserve"> années de services effectifs dans un corps, cadre d’emplois ou emploi de catégorie B</w:t>
      </w:r>
      <w:r w:rsidR="004B3D36" w:rsidRPr="008E0CC3">
        <w:rPr>
          <w:rFonts w:ascii="Marianne" w:hAnsi="Marianne"/>
          <w:sz w:val="20"/>
          <w:szCs w:val="20"/>
        </w:rPr>
        <w:t xml:space="preserve"> </w:t>
      </w:r>
      <w:r w:rsidR="004B3D36" w:rsidRPr="008E0CC3">
        <w:rPr>
          <w:rStyle w:val="lev"/>
          <w:rFonts w:ascii="Marianne" w:hAnsi="Marianne" w:cs="Arial"/>
          <w:b w:val="0"/>
          <w:sz w:val="20"/>
          <w:szCs w:val="20"/>
        </w:rPr>
        <w:t xml:space="preserve">au plus tard au 31 décembre </w:t>
      </w:r>
      <w:r w:rsidR="00560ACF">
        <w:rPr>
          <w:rStyle w:val="lev"/>
          <w:rFonts w:ascii="Marianne" w:hAnsi="Marianne" w:cs="Arial"/>
          <w:b w:val="0"/>
          <w:sz w:val="20"/>
          <w:szCs w:val="20"/>
        </w:rPr>
        <w:t>2026</w:t>
      </w:r>
      <w:r w:rsidR="00730DBC" w:rsidRPr="008E0CC3">
        <w:rPr>
          <w:rStyle w:val="lev"/>
          <w:rFonts w:ascii="Marianne" w:hAnsi="Marianne" w:cs="Arial"/>
          <w:b w:val="0"/>
          <w:sz w:val="20"/>
          <w:szCs w:val="20"/>
        </w:rPr>
        <w:t>.</w:t>
      </w:r>
    </w:p>
    <w:p w14:paraId="52B62506" w14:textId="77777777" w:rsidR="00D71E36" w:rsidRPr="008E0CC3" w:rsidRDefault="00D71E36" w:rsidP="00560F77">
      <w:pPr>
        <w:pStyle w:val="Intgralebase"/>
        <w:spacing w:line="260" w:lineRule="exact"/>
        <w:ind w:right="-2"/>
        <w:jc w:val="both"/>
        <w:outlineLvl w:val="0"/>
        <w:rPr>
          <w:rStyle w:val="lev"/>
          <w:rFonts w:ascii="Marianne" w:hAnsi="Marianne" w:cs="Arial"/>
          <w:b w:val="0"/>
          <w:bCs w:val="0"/>
          <w:sz w:val="20"/>
          <w:szCs w:val="20"/>
        </w:rPr>
      </w:pPr>
    </w:p>
    <w:p w14:paraId="30B7348B" w14:textId="168D78DA" w:rsidR="00D71E36" w:rsidRDefault="00D71E36" w:rsidP="00560F77">
      <w:pPr>
        <w:pStyle w:val="Intgralebase"/>
        <w:pBdr>
          <w:top w:val="single" w:sz="4" w:space="4" w:color="2E74B5"/>
          <w:left w:val="single" w:sz="4" w:space="4" w:color="2E74B5"/>
          <w:bottom w:val="single" w:sz="4" w:space="4" w:color="2E74B5"/>
          <w:right w:val="single" w:sz="4" w:space="4" w:color="2E74B5"/>
        </w:pBdr>
        <w:spacing w:line="260" w:lineRule="exact"/>
        <w:ind w:right="-2"/>
        <w:jc w:val="both"/>
        <w:outlineLvl w:val="0"/>
        <w:rPr>
          <w:rFonts w:ascii="Marianne" w:hAnsi="Marianne"/>
          <w:sz w:val="20"/>
          <w:szCs w:val="20"/>
        </w:rPr>
      </w:pPr>
      <w:r w:rsidRPr="008E0CC3">
        <w:rPr>
          <w:rFonts w:ascii="Marianne" w:hAnsi="Marianne"/>
          <w:b/>
          <w:sz w:val="20"/>
          <w:szCs w:val="20"/>
          <w:u w:val="single"/>
        </w:rPr>
        <w:t>Point d’attention :</w:t>
      </w:r>
      <w:r w:rsidRPr="008E0CC3">
        <w:rPr>
          <w:rFonts w:ascii="Marianne" w:hAnsi="Marianne"/>
          <w:sz w:val="20"/>
          <w:szCs w:val="20"/>
        </w:rPr>
        <w:t xml:space="preserve"> Compte tenu du reclassement des agents issu de l’application du décret n°2022-1209 du 31 </w:t>
      </w:r>
      <w:r w:rsidR="00FD2234">
        <w:rPr>
          <w:rFonts w:ascii="Marianne" w:hAnsi="Marianne"/>
          <w:sz w:val="20"/>
          <w:szCs w:val="20"/>
        </w:rPr>
        <w:t>août</w:t>
      </w:r>
      <w:r w:rsidR="00FD2234" w:rsidRPr="008E0CC3">
        <w:rPr>
          <w:rFonts w:ascii="Marianne" w:hAnsi="Marianne"/>
          <w:sz w:val="20"/>
          <w:szCs w:val="20"/>
        </w:rPr>
        <w:t xml:space="preserve"> </w:t>
      </w:r>
      <w:r w:rsidRPr="008E0CC3">
        <w:rPr>
          <w:rFonts w:ascii="Marianne" w:hAnsi="Marianne"/>
          <w:sz w:val="20"/>
          <w:szCs w:val="20"/>
        </w:rPr>
        <w:t>2022</w:t>
      </w:r>
      <w:r w:rsidR="00D92C54" w:rsidRPr="008E0CC3">
        <w:rPr>
          <w:rFonts w:ascii="Marianne" w:hAnsi="Marianne"/>
          <w:sz w:val="20"/>
          <w:szCs w:val="20"/>
        </w:rPr>
        <w:t xml:space="preserve"> modifié</w:t>
      </w:r>
      <w:r w:rsidRPr="008E0CC3">
        <w:rPr>
          <w:rFonts w:ascii="Marianne" w:hAnsi="Marianne"/>
          <w:sz w:val="20"/>
          <w:szCs w:val="20"/>
        </w:rPr>
        <w:t xml:space="preserve"> et des modifications des conditions de </w:t>
      </w:r>
      <w:proofErr w:type="spellStart"/>
      <w:r w:rsidRPr="008E0CC3">
        <w:rPr>
          <w:rFonts w:ascii="Marianne" w:hAnsi="Marianne"/>
          <w:sz w:val="20"/>
          <w:szCs w:val="20"/>
        </w:rPr>
        <w:t>promouvabilité</w:t>
      </w:r>
      <w:proofErr w:type="spellEnd"/>
      <w:r w:rsidRPr="008E0CC3">
        <w:rPr>
          <w:rFonts w:ascii="Marianne" w:hAnsi="Marianne"/>
          <w:sz w:val="20"/>
          <w:szCs w:val="20"/>
        </w:rPr>
        <w:t xml:space="preserve"> du tableau d’avancement intervenues, des dispositions transitoires prévoient que les SAENES qui à la date du</w:t>
      </w:r>
      <w:r w:rsidR="00DA3695">
        <w:rPr>
          <w:rFonts w:ascii="Marianne" w:hAnsi="Marianne"/>
          <w:sz w:val="20"/>
          <w:szCs w:val="20"/>
        </w:rPr>
        <w:t xml:space="preserve"> </w:t>
      </w:r>
      <w:r w:rsidRPr="008E0CC3">
        <w:rPr>
          <w:rFonts w:ascii="Marianne" w:hAnsi="Marianne"/>
          <w:sz w:val="20"/>
          <w:szCs w:val="20"/>
        </w:rPr>
        <w:t>1</w:t>
      </w:r>
      <w:r w:rsidRPr="008E0CC3">
        <w:rPr>
          <w:rFonts w:ascii="Marianne" w:hAnsi="Marianne"/>
          <w:sz w:val="20"/>
          <w:szCs w:val="20"/>
          <w:vertAlign w:val="superscript"/>
        </w:rPr>
        <w:t>er</w:t>
      </w:r>
      <w:r w:rsidRPr="008E0CC3">
        <w:rPr>
          <w:rFonts w:ascii="Marianne" w:hAnsi="Marianne"/>
          <w:sz w:val="20"/>
          <w:szCs w:val="20"/>
        </w:rPr>
        <w:t xml:space="preserve"> septembre 2022 sont classés dans le premier grade et qui auraient réuni les conditions de promouvabilité au grade supérieur au titre de l’année </w:t>
      </w:r>
      <w:r w:rsidR="00560ACF">
        <w:rPr>
          <w:rFonts w:ascii="Marianne" w:hAnsi="Marianne"/>
          <w:sz w:val="20"/>
          <w:szCs w:val="20"/>
        </w:rPr>
        <w:t>2026</w:t>
      </w:r>
      <w:r w:rsidRPr="008E0CC3">
        <w:rPr>
          <w:rFonts w:ascii="Marianne" w:hAnsi="Marianne"/>
          <w:sz w:val="20"/>
          <w:szCs w:val="20"/>
        </w:rPr>
        <w:t xml:space="preserve">, sont réputés réunir ces conditions pour le tableau d’avancement à la classe supérieure établi au titre de l’année </w:t>
      </w:r>
      <w:r w:rsidR="00560ACF">
        <w:rPr>
          <w:rFonts w:ascii="Marianne" w:hAnsi="Marianne"/>
          <w:sz w:val="20"/>
          <w:szCs w:val="20"/>
        </w:rPr>
        <w:t>2026</w:t>
      </w:r>
      <w:r w:rsidR="00560ACF" w:rsidRPr="008E0CC3">
        <w:rPr>
          <w:rFonts w:ascii="Marianne" w:hAnsi="Marianne"/>
          <w:sz w:val="20"/>
          <w:szCs w:val="20"/>
        </w:rPr>
        <w:t xml:space="preserve"> </w:t>
      </w:r>
      <w:r w:rsidRPr="008E0CC3">
        <w:rPr>
          <w:rFonts w:ascii="Marianne" w:hAnsi="Marianne"/>
          <w:sz w:val="20"/>
          <w:szCs w:val="20"/>
        </w:rPr>
        <w:t>(cf. article 3 du décret précité).</w:t>
      </w:r>
    </w:p>
    <w:p w14:paraId="3F832BA9" w14:textId="77777777" w:rsidR="00B5569C" w:rsidRPr="008E0CC3" w:rsidRDefault="00B5569C" w:rsidP="00560F77">
      <w:pPr>
        <w:pStyle w:val="Intgralebase"/>
        <w:spacing w:line="260" w:lineRule="exact"/>
        <w:ind w:right="-2"/>
        <w:jc w:val="both"/>
        <w:outlineLvl w:val="0"/>
        <w:rPr>
          <w:rFonts w:ascii="Marianne" w:hAnsi="Marianne"/>
          <w:sz w:val="20"/>
          <w:szCs w:val="20"/>
        </w:rPr>
      </w:pPr>
    </w:p>
    <w:p w14:paraId="262ED23B" w14:textId="77777777" w:rsidR="007E7D51" w:rsidRPr="008E0CC3" w:rsidRDefault="008D5FFA" w:rsidP="00560F77">
      <w:pPr>
        <w:spacing w:after="0" w:line="260" w:lineRule="exact"/>
        <w:ind w:right="-2"/>
        <w:jc w:val="both"/>
        <w:rPr>
          <w:rFonts w:ascii="Marianne" w:hAnsi="Marianne" w:cs="Arial"/>
          <w:sz w:val="20"/>
          <w:szCs w:val="20"/>
          <w:u w:val="single"/>
          <w:lang w:eastAsia="fr-FR"/>
        </w:rPr>
      </w:pPr>
      <w:r w:rsidRPr="008E0CC3">
        <w:rPr>
          <w:rStyle w:val="lev"/>
          <w:rFonts w:ascii="Marianne" w:hAnsi="Marianne" w:cs="Arial"/>
          <w:b w:val="0"/>
          <w:sz w:val="20"/>
          <w:szCs w:val="20"/>
        </w:rPr>
        <w:t>6</w:t>
      </w:r>
      <w:r w:rsidR="00910BBB" w:rsidRPr="008E0CC3">
        <w:rPr>
          <w:rStyle w:val="lev"/>
          <w:rFonts w:ascii="Marianne" w:hAnsi="Marianne" w:cs="Arial"/>
          <w:b w:val="0"/>
          <w:sz w:val="20"/>
          <w:szCs w:val="20"/>
        </w:rPr>
        <w:t xml:space="preserve"> </w:t>
      </w:r>
      <w:r w:rsidR="007E7D51" w:rsidRPr="008E0CC3">
        <w:rPr>
          <w:rFonts w:ascii="Marianne" w:hAnsi="Marianne" w:cs="Arial"/>
          <w:sz w:val="20"/>
          <w:szCs w:val="20"/>
        </w:rPr>
        <w:t xml:space="preserve">– </w:t>
      </w:r>
      <w:r w:rsidR="00910BBB" w:rsidRPr="008E0CC3">
        <w:rPr>
          <w:rStyle w:val="lev"/>
          <w:rFonts w:ascii="Marianne" w:hAnsi="Marianne" w:cs="Arial"/>
          <w:b w:val="0"/>
          <w:sz w:val="20"/>
          <w:szCs w:val="20"/>
          <w:u w:val="single"/>
        </w:rPr>
        <w:t xml:space="preserve">Accès au grade d’adjoint administratif </w:t>
      </w:r>
      <w:r w:rsidR="00101E75" w:rsidRPr="008E0CC3">
        <w:rPr>
          <w:rFonts w:ascii="Marianne" w:hAnsi="Marianne" w:cs="Arial"/>
          <w:sz w:val="20"/>
          <w:szCs w:val="20"/>
          <w:u w:val="single"/>
          <w:lang w:eastAsia="fr-FR"/>
        </w:rPr>
        <w:t>principal de 1</w:t>
      </w:r>
      <w:r w:rsidR="00101E75" w:rsidRPr="008E0CC3">
        <w:rPr>
          <w:rFonts w:ascii="Marianne" w:hAnsi="Marianne" w:cs="Arial"/>
          <w:sz w:val="20"/>
          <w:szCs w:val="20"/>
          <w:u w:val="single"/>
          <w:vertAlign w:val="superscript"/>
          <w:lang w:eastAsia="fr-FR"/>
        </w:rPr>
        <w:t>ère</w:t>
      </w:r>
      <w:r w:rsidR="00910BBB" w:rsidRPr="008E0CC3">
        <w:rPr>
          <w:rFonts w:ascii="Marianne" w:hAnsi="Marianne" w:cs="Arial"/>
          <w:sz w:val="20"/>
          <w:szCs w:val="20"/>
          <w:u w:val="single"/>
          <w:lang w:eastAsia="fr-FR"/>
        </w:rPr>
        <w:t xml:space="preserve"> classe</w:t>
      </w:r>
    </w:p>
    <w:p w14:paraId="6D43E11F" w14:textId="77777777" w:rsidR="00910BBB" w:rsidRPr="008E0CC3" w:rsidRDefault="00910BBB" w:rsidP="00560F77">
      <w:pPr>
        <w:spacing w:after="120" w:line="260" w:lineRule="exact"/>
        <w:ind w:right="-2"/>
        <w:jc w:val="both"/>
        <w:rPr>
          <w:rStyle w:val="lev"/>
          <w:rFonts w:ascii="Marianne" w:hAnsi="Marianne" w:cs="Arial"/>
          <w:b w:val="0"/>
          <w:bCs w:val="0"/>
          <w:sz w:val="20"/>
          <w:szCs w:val="20"/>
          <w:lang w:eastAsia="fr-FR"/>
        </w:rPr>
      </w:pPr>
      <w:r w:rsidRPr="008E0CC3">
        <w:rPr>
          <w:rFonts w:ascii="Marianne" w:hAnsi="Marianne" w:cs="Arial"/>
          <w:sz w:val="20"/>
          <w:szCs w:val="20"/>
          <w:lang w:eastAsia="fr-FR"/>
        </w:rPr>
        <w:t>(</w:t>
      </w:r>
      <w:proofErr w:type="gramStart"/>
      <w:r w:rsidRPr="008E0CC3">
        <w:rPr>
          <w:rFonts w:ascii="Marianne" w:hAnsi="Marianne" w:cs="Arial"/>
          <w:sz w:val="20"/>
          <w:szCs w:val="20"/>
          <w:lang w:eastAsia="fr-FR"/>
        </w:rPr>
        <w:t>article</w:t>
      </w:r>
      <w:proofErr w:type="gramEnd"/>
      <w:r w:rsidRPr="008E0CC3">
        <w:rPr>
          <w:rFonts w:ascii="Marianne" w:hAnsi="Marianne" w:cs="Arial"/>
          <w:sz w:val="20"/>
          <w:szCs w:val="20"/>
          <w:lang w:eastAsia="fr-FR"/>
        </w:rPr>
        <w:t xml:space="preserve"> 1</w:t>
      </w:r>
      <w:r w:rsidR="00260962" w:rsidRPr="008E0CC3">
        <w:rPr>
          <w:rFonts w:ascii="Marianne" w:hAnsi="Marianne" w:cs="Arial"/>
          <w:sz w:val="20"/>
          <w:szCs w:val="20"/>
          <w:lang w:eastAsia="fr-FR"/>
        </w:rPr>
        <w:t xml:space="preserve">0-2 </w:t>
      </w:r>
      <w:r w:rsidRPr="008E0CC3">
        <w:rPr>
          <w:rFonts w:ascii="Marianne" w:hAnsi="Marianne" w:cs="Arial"/>
          <w:sz w:val="20"/>
          <w:szCs w:val="20"/>
          <w:lang w:eastAsia="fr-FR"/>
        </w:rPr>
        <w:t>du d</w:t>
      </w:r>
      <w:r w:rsidRPr="008E0CC3">
        <w:rPr>
          <w:rStyle w:val="lev"/>
          <w:rFonts w:ascii="Marianne" w:hAnsi="Marianne" w:cs="Arial"/>
          <w:b w:val="0"/>
          <w:sz w:val="20"/>
          <w:szCs w:val="20"/>
        </w:rPr>
        <w:t>écret n°</w:t>
      </w:r>
      <w:r w:rsidR="00260962" w:rsidRPr="008E0CC3">
        <w:rPr>
          <w:rStyle w:val="lev"/>
          <w:rFonts w:ascii="Marianne" w:hAnsi="Marianne" w:cs="Arial"/>
          <w:b w:val="0"/>
          <w:sz w:val="20"/>
          <w:szCs w:val="20"/>
        </w:rPr>
        <w:t xml:space="preserve"> </w:t>
      </w:r>
      <w:r w:rsidRPr="008E0CC3">
        <w:rPr>
          <w:rStyle w:val="lev"/>
          <w:rFonts w:ascii="Marianne" w:hAnsi="Marianne" w:cs="Arial"/>
          <w:b w:val="0"/>
          <w:sz w:val="20"/>
          <w:szCs w:val="20"/>
        </w:rPr>
        <w:t>20</w:t>
      </w:r>
      <w:r w:rsidR="00260962" w:rsidRPr="008E0CC3">
        <w:rPr>
          <w:rStyle w:val="lev"/>
          <w:rFonts w:ascii="Marianne" w:hAnsi="Marianne" w:cs="Arial"/>
          <w:b w:val="0"/>
          <w:sz w:val="20"/>
          <w:szCs w:val="20"/>
        </w:rPr>
        <w:t>1</w:t>
      </w:r>
      <w:r w:rsidRPr="008E0CC3">
        <w:rPr>
          <w:rStyle w:val="lev"/>
          <w:rFonts w:ascii="Marianne" w:hAnsi="Marianne" w:cs="Arial"/>
          <w:b w:val="0"/>
          <w:sz w:val="20"/>
          <w:szCs w:val="20"/>
        </w:rPr>
        <w:t>6-</w:t>
      </w:r>
      <w:r w:rsidR="00260962" w:rsidRPr="008E0CC3">
        <w:rPr>
          <w:rStyle w:val="lev"/>
          <w:rFonts w:ascii="Marianne" w:hAnsi="Marianne" w:cs="Arial"/>
          <w:b w:val="0"/>
          <w:sz w:val="20"/>
          <w:szCs w:val="20"/>
        </w:rPr>
        <w:t>580</w:t>
      </w:r>
      <w:r w:rsidRPr="008E0CC3">
        <w:rPr>
          <w:rStyle w:val="lev"/>
          <w:rFonts w:ascii="Marianne" w:hAnsi="Marianne" w:cs="Arial"/>
          <w:b w:val="0"/>
          <w:sz w:val="20"/>
          <w:szCs w:val="20"/>
        </w:rPr>
        <w:t xml:space="preserve"> du </w:t>
      </w:r>
      <w:r w:rsidR="00260962" w:rsidRPr="008E0CC3">
        <w:rPr>
          <w:rStyle w:val="lev"/>
          <w:rFonts w:ascii="Marianne" w:hAnsi="Marianne" w:cs="Arial"/>
          <w:b w:val="0"/>
          <w:sz w:val="20"/>
          <w:szCs w:val="20"/>
        </w:rPr>
        <w:t>11 mai 2016</w:t>
      </w:r>
      <w:r w:rsidR="00E30CA6" w:rsidRPr="008E0CC3">
        <w:rPr>
          <w:rStyle w:val="lev"/>
          <w:rFonts w:ascii="Marianne" w:hAnsi="Marianne" w:cs="Arial"/>
          <w:b w:val="0"/>
          <w:sz w:val="20"/>
          <w:szCs w:val="20"/>
        </w:rPr>
        <w:t xml:space="preserve"> modifié</w:t>
      </w:r>
      <w:r w:rsidR="00053926" w:rsidRPr="008E0CC3">
        <w:rPr>
          <w:rStyle w:val="lev"/>
          <w:rFonts w:ascii="Marianne" w:hAnsi="Marianne" w:cs="Arial"/>
          <w:b w:val="0"/>
          <w:sz w:val="20"/>
          <w:szCs w:val="20"/>
        </w:rPr>
        <w:t>)</w:t>
      </w:r>
    </w:p>
    <w:p w14:paraId="60204B3C" w14:textId="665AA97B" w:rsidR="00910BBB" w:rsidRPr="008E0CC3" w:rsidRDefault="00910BBB" w:rsidP="00560F77">
      <w:pPr>
        <w:spacing w:after="0" w:line="260" w:lineRule="exact"/>
        <w:ind w:right="-2"/>
        <w:jc w:val="both"/>
        <w:rPr>
          <w:rStyle w:val="lev"/>
          <w:rFonts w:ascii="Marianne" w:hAnsi="Marianne" w:cs="Arial"/>
          <w:b w:val="0"/>
          <w:bCs w:val="0"/>
          <w:color w:val="000000"/>
          <w:sz w:val="20"/>
          <w:szCs w:val="20"/>
          <w:shd w:val="clear" w:color="auto" w:fill="FFFFFF"/>
        </w:rPr>
      </w:pPr>
      <w:r w:rsidRPr="008E0CC3">
        <w:rPr>
          <w:rStyle w:val="lev"/>
          <w:rFonts w:ascii="Marianne" w:hAnsi="Marianne" w:cs="Arial"/>
          <w:b w:val="0"/>
          <w:sz w:val="20"/>
          <w:szCs w:val="20"/>
        </w:rPr>
        <w:t xml:space="preserve">Au choix : </w:t>
      </w:r>
      <w:r w:rsidR="00260962" w:rsidRPr="008E0CC3">
        <w:rPr>
          <w:rFonts w:ascii="Marianne" w:hAnsi="Marianne" w:cs="Arial"/>
          <w:color w:val="000000"/>
          <w:sz w:val="20"/>
          <w:szCs w:val="20"/>
          <w:shd w:val="clear" w:color="auto" w:fill="FFFFFF"/>
        </w:rPr>
        <w:t>les adjoints administratifs principaux de 2</w:t>
      </w:r>
      <w:r w:rsidR="00260962" w:rsidRPr="008E0CC3">
        <w:rPr>
          <w:rFonts w:ascii="Marianne" w:hAnsi="Marianne" w:cs="Arial"/>
          <w:color w:val="000000"/>
          <w:sz w:val="20"/>
          <w:szCs w:val="20"/>
          <w:shd w:val="clear" w:color="auto" w:fill="FFFFFF"/>
          <w:vertAlign w:val="superscript"/>
        </w:rPr>
        <w:t>ème</w:t>
      </w:r>
      <w:r w:rsidR="00260962" w:rsidRPr="008E0CC3">
        <w:rPr>
          <w:rFonts w:ascii="Marianne" w:hAnsi="Marianne" w:cs="Arial"/>
          <w:color w:val="000000"/>
          <w:sz w:val="20"/>
          <w:szCs w:val="20"/>
          <w:shd w:val="clear" w:color="auto" w:fill="FFFFFF"/>
        </w:rPr>
        <w:t xml:space="preserve"> classe (échelle de rémunération C2) ayant </w:t>
      </w:r>
      <w:r w:rsidR="00CF4095" w:rsidRPr="008E0CC3">
        <w:rPr>
          <w:rFonts w:ascii="Marianne" w:hAnsi="Marianne" w:cs="Arial"/>
          <w:color w:val="000000"/>
          <w:sz w:val="20"/>
          <w:szCs w:val="20"/>
          <w:shd w:val="clear" w:color="auto" w:fill="FFFFFF"/>
        </w:rPr>
        <w:t>atteint le 6</w:t>
      </w:r>
      <w:r w:rsidR="00CF4095" w:rsidRPr="008E0CC3">
        <w:rPr>
          <w:rFonts w:ascii="Marianne" w:hAnsi="Marianne" w:cs="Arial"/>
          <w:color w:val="000000"/>
          <w:sz w:val="20"/>
          <w:szCs w:val="20"/>
          <w:shd w:val="clear" w:color="auto" w:fill="FFFFFF"/>
          <w:vertAlign w:val="superscript"/>
        </w:rPr>
        <w:t>ème</w:t>
      </w:r>
      <w:r w:rsidR="00CF4095" w:rsidRPr="008E0CC3">
        <w:rPr>
          <w:rFonts w:ascii="Marianne" w:hAnsi="Marianne" w:cs="Arial"/>
          <w:color w:val="000000"/>
          <w:sz w:val="20"/>
          <w:szCs w:val="20"/>
          <w:shd w:val="clear" w:color="auto" w:fill="FFFFFF"/>
        </w:rPr>
        <w:t xml:space="preserve"> échelon</w:t>
      </w:r>
      <w:r w:rsidR="00260962" w:rsidRPr="008E0CC3">
        <w:rPr>
          <w:rFonts w:ascii="Marianne" w:hAnsi="Marianne" w:cs="Arial"/>
          <w:color w:val="000000"/>
          <w:sz w:val="20"/>
          <w:szCs w:val="20"/>
          <w:shd w:val="clear" w:color="auto" w:fill="FFFFFF"/>
        </w:rPr>
        <w:t xml:space="preserve"> et comptant au moins cinq ans de services effectifs dans ce grade ou dans un grade doté de la même échelle de rémunération d'un autre corps ou cadre d'emplois de catégorie C ou dans un grade équivalent si le corps ou cadre </w:t>
      </w:r>
      <w:r w:rsidR="006B18AE" w:rsidRPr="008E0CC3">
        <w:rPr>
          <w:rFonts w:ascii="Marianne" w:hAnsi="Marianne" w:cs="Arial"/>
          <w:color w:val="000000"/>
          <w:sz w:val="20"/>
          <w:szCs w:val="20"/>
          <w:shd w:val="clear" w:color="auto" w:fill="FFFFFF"/>
        </w:rPr>
        <w:t>d</w:t>
      </w:r>
      <w:r w:rsidR="00260962" w:rsidRPr="008E0CC3">
        <w:rPr>
          <w:rFonts w:ascii="Marianne" w:hAnsi="Marianne" w:cs="Arial"/>
          <w:color w:val="000000"/>
          <w:sz w:val="20"/>
          <w:szCs w:val="20"/>
          <w:shd w:val="clear" w:color="auto" w:fill="FFFFFF"/>
        </w:rPr>
        <w:t>'emplois d'origine est situé dans une échelle de rémunération différente ou n'est pas classé en catégorie C</w:t>
      </w:r>
      <w:r w:rsidR="004B3D36" w:rsidRPr="008E0CC3">
        <w:rPr>
          <w:rFonts w:ascii="Marianne" w:hAnsi="Marianne" w:cs="Arial"/>
          <w:sz w:val="20"/>
          <w:szCs w:val="20"/>
        </w:rPr>
        <w:t xml:space="preserve"> </w:t>
      </w:r>
      <w:r w:rsidR="004B3D36" w:rsidRPr="008E0CC3">
        <w:rPr>
          <w:rFonts w:ascii="Marianne" w:hAnsi="Marianne" w:cs="Arial"/>
          <w:sz w:val="20"/>
          <w:szCs w:val="20"/>
          <w:lang w:eastAsia="fr-FR"/>
        </w:rPr>
        <w:t xml:space="preserve">au plus tard au 31 décembre </w:t>
      </w:r>
      <w:r w:rsidR="00560ACF">
        <w:rPr>
          <w:rFonts w:ascii="Marianne" w:hAnsi="Marianne" w:cs="Arial"/>
          <w:sz w:val="20"/>
          <w:szCs w:val="20"/>
          <w:lang w:eastAsia="fr-FR"/>
        </w:rPr>
        <w:t>2026</w:t>
      </w:r>
      <w:r w:rsidRPr="008E0CC3">
        <w:rPr>
          <w:rFonts w:ascii="Marianne" w:hAnsi="Marianne" w:cs="Arial"/>
          <w:sz w:val="20"/>
          <w:szCs w:val="20"/>
          <w:lang w:eastAsia="fr-FR"/>
        </w:rPr>
        <w:t>.</w:t>
      </w:r>
    </w:p>
    <w:p w14:paraId="51F32911" w14:textId="77777777" w:rsidR="00C73845" w:rsidRPr="008E0CC3" w:rsidRDefault="00C73845" w:rsidP="00560F77">
      <w:pPr>
        <w:spacing w:after="0"/>
        <w:ind w:right="-2"/>
        <w:jc w:val="both"/>
        <w:rPr>
          <w:rStyle w:val="lev"/>
          <w:rFonts w:ascii="Marianne" w:hAnsi="Marianne" w:cs="Arial"/>
          <w:b w:val="0"/>
          <w:sz w:val="20"/>
          <w:szCs w:val="20"/>
        </w:rPr>
      </w:pPr>
    </w:p>
    <w:p w14:paraId="787B5D12" w14:textId="77777777" w:rsidR="00910BBB" w:rsidRPr="008E0CC3" w:rsidRDefault="008D5FFA" w:rsidP="00560F77">
      <w:pPr>
        <w:spacing w:after="0" w:line="260" w:lineRule="exact"/>
        <w:ind w:right="-2"/>
        <w:jc w:val="both"/>
        <w:rPr>
          <w:rFonts w:ascii="Marianne" w:hAnsi="Marianne" w:cs="Arial"/>
          <w:sz w:val="20"/>
          <w:szCs w:val="20"/>
          <w:u w:val="single"/>
          <w:lang w:eastAsia="fr-FR"/>
        </w:rPr>
      </w:pPr>
      <w:r w:rsidRPr="008E0CC3">
        <w:rPr>
          <w:rStyle w:val="lev"/>
          <w:rFonts w:ascii="Marianne" w:hAnsi="Marianne" w:cs="Arial"/>
          <w:b w:val="0"/>
          <w:sz w:val="20"/>
          <w:szCs w:val="20"/>
        </w:rPr>
        <w:t>7</w:t>
      </w:r>
      <w:r w:rsidR="00910BBB" w:rsidRPr="008E0CC3">
        <w:rPr>
          <w:rStyle w:val="lev"/>
          <w:rFonts w:ascii="Marianne" w:hAnsi="Marianne" w:cs="Arial"/>
          <w:b w:val="0"/>
          <w:sz w:val="20"/>
          <w:szCs w:val="20"/>
        </w:rPr>
        <w:t xml:space="preserve"> </w:t>
      </w:r>
      <w:r w:rsidR="007E7D51" w:rsidRPr="008E0CC3">
        <w:rPr>
          <w:rFonts w:ascii="Marianne" w:hAnsi="Marianne" w:cs="Arial"/>
          <w:sz w:val="20"/>
          <w:szCs w:val="20"/>
        </w:rPr>
        <w:t xml:space="preserve">– </w:t>
      </w:r>
      <w:r w:rsidR="00910BBB" w:rsidRPr="008E0CC3">
        <w:rPr>
          <w:rStyle w:val="lev"/>
          <w:rFonts w:ascii="Marianne" w:hAnsi="Marianne" w:cs="Arial"/>
          <w:b w:val="0"/>
          <w:sz w:val="20"/>
          <w:szCs w:val="20"/>
          <w:u w:val="single"/>
        </w:rPr>
        <w:t xml:space="preserve">Accès au grade d’adjoint administratif </w:t>
      </w:r>
      <w:r w:rsidR="00101E75" w:rsidRPr="008E0CC3">
        <w:rPr>
          <w:rFonts w:ascii="Marianne" w:hAnsi="Marianne" w:cs="Arial"/>
          <w:sz w:val="20"/>
          <w:szCs w:val="20"/>
          <w:u w:val="single"/>
          <w:lang w:eastAsia="fr-FR"/>
        </w:rPr>
        <w:t>principal de 2</w:t>
      </w:r>
      <w:r w:rsidR="00101E75" w:rsidRPr="008E0CC3">
        <w:rPr>
          <w:rFonts w:ascii="Marianne" w:hAnsi="Marianne" w:cs="Arial"/>
          <w:sz w:val="20"/>
          <w:szCs w:val="20"/>
          <w:u w:val="single"/>
          <w:vertAlign w:val="superscript"/>
          <w:lang w:eastAsia="fr-FR"/>
        </w:rPr>
        <w:t>ème</w:t>
      </w:r>
      <w:r w:rsidR="00910BBB" w:rsidRPr="008E0CC3">
        <w:rPr>
          <w:rFonts w:ascii="Marianne" w:hAnsi="Marianne" w:cs="Arial"/>
          <w:sz w:val="20"/>
          <w:szCs w:val="20"/>
          <w:u w:val="single"/>
          <w:lang w:eastAsia="fr-FR"/>
        </w:rPr>
        <w:t xml:space="preserve"> classe</w:t>
      </w:r>
    </w:p>
    <w:p w14:paraId="2FAE6AF5" w14:textId="3F24BF35" w:rsidR="00910BBB" w:rsidRPr="008E0CC3" w:rsidRDefault="00910BBB" w:rsidP="00560F77">
      <w:pPr>
        <w:spacing w:after="120" w:line="260" w:lineRule="exact"/>
        <w:ind w:right="-2"/>
        <w:jc w:val="both"/>
        <w:rPr>
          <w:rStyle w:val="lev"/>
          <w:rFonts w:ascii="Marianne" w:hAnsi="Marianne" w:cs="Arial"/>
          <w:b w:val="0"/>
          <w:sz w:val="20"/>
          <w:szCs w:val="20"/>
        </w:rPr>
      </w:pPr>
      <w:r w:rsidRPr="008E0CC3">
        <w:rPr>
          <w:rFonts w:ascii="Marianne" w:hAnsi="Marianne" w:cs="Arial"/>
          <w:bCs/>
          <w:sz w:val="20"/>
          <w:szCs w:val="20"/>
          <w:lang w:eastAsia="fr-FR"/>
        </w:rPr>
        <w:t>(</w:t>
      </w:r>
      <w:proofErr w:type="gramStart"/>
      <w:r w:rsidRPr="008E0CC3">
        <w:rPr>
          <w:rFonts w:ascii="Marianne" w:hAnsi="Marianne" w:cs="Arial"/>
          <w:bCs/>
          <w:sz w:val="20"/>
          <w:szCs w:val="20"/>
          <w:lang w:eastAsia="fr-FR"/>
        </w:rPr>
        <w:t>article</w:t>
      </w:r>
      <w:proofErr w:type="gramEnd"/>
      <w:r w:rsidRPr="008E0CC3">
        <w:rPr>
          <w:rFonts w:ascii="Marianne" w:hAnsi="Marianne" w:cs="Arial"/>
          <w:bCs/>
          <w:sz w:val="20"/>
          <w:szCs w:val="20"/>
          <w:lang w:eastAsia="fr-FR"/>
        </w:rPr>
        <w:t xml:space="preserve"> 1</w:t>
      </w:r>
      <w:r w:rsidR="00053926" w:rsidRPr="008E0CC3">
        <w:rPr>
          <w:rFonts w:ascii="Marianne" w:hAnsi="Marianne" w:cs="Arial"/>
          <w:bCs/>
          <w:sz w:val="20"/>
          <w:szCs w:val="20"/>
          <w:lang w:eastAsia="fr-FR"/>
        </w:rPr>
        <w:t>0-1</w:t>
      </w:r>
      <w:r w:rsidRPr="008E0CC3">
        <w:rPr>
          <w:rFonts w:ascii="Marianne" w:hAnsi="Marianne" w:cs="Arial"/>
          <w:bCs/>
          <w:sz w:val="20"/>
          <w:szCs w:val="20"/>
          <w:lang w:eastAsia="fr-FR"/>
        </w:rPr>
        <w:t xml:space="preserve"> </w:t>
      </w:r>
      <w:r w:rsidRPr="008E0CC3">
        <w:rPr>
          <w:rFonts w:ascii="Marianne" w:hAnsi="Marianne" w:cs="Arial"/>
          <w:sz w:val="20"/>
          <w:szCs w:val="20"/>
          <w:lang w:eastAsia="fr-FR"/>
        </w:rPr>
        <w:t>du d</w:t>
      </w:r>
      <w:r w:rsidRPr="008E0CC3">
        <w:rPr>
          <w:rStyle w:val="lev"/>
          <w:rFonts w:ascii="Marianne" w:hAnsi="Marianne" w:cs="Arial"/>
          <w:b w:val="0"/>
          <w:sz w:val="20"/>
          <w:szCs w:val="20"/>
        </w:rPr>
        <w:t>écret n°</w:t>
      </w:r>
      <w:r w:rsidR="005375FD" w:rsidRPr="008E0CC3">
        <w:rPr>
          <w:rStyle w:val="lev"/>
          <w:rFonts w:ascii="Marianne" w:hAnsi="Marianne" w:cs="Arial"/>
          <w:b w:val="0"/>
          <w:sz w:val="20"/>
          <w:szCs w:val="20"/>
        </w:rPr>
        <w:t xml:space="preserve"> </w:t>
      </w:r>
      <w:r w:rsidRPr="008E0CC3">
        <w:rPr>
          <w:rStyle w:val="lev"/>
          <w:rFonts w:ascii="Marianne" w:hAnsi="Marianne" w:cs="Arial"/>
          <w:b w:val="0"/>
          <w:sz w:val="20"/>
          <w:szCs w:val="20"/>
        </w:rPr>
        <w:t>20</w:t>
      </w:r>
      <w:r w:rsidR="00053926" w:rsidRPr="008E0CC3">
        <w:rPr>
          <w:rStyle w:val="lev"/>
          <w:rFonts w:ascii="Marianne" w:hAnsi="Marianne" w:cs="Arial"/>
          <w:b w:val="0"/>
          <w:sz w:val="20"/>
          <w:szCs w:val="20"/>
        </w:rPr>
        <w:t>1</w:t>
      </w:r>
      <w:r w:rsidRPr="008E0CC3">
        <w:rPr>
          <w:rStyle w:val="lev"/>
          <w:rFonts w:ascii="Marianne" w:hAnsi="Marianne" w:cs="Arial"/>
          <w:b w:val="0"/>
          <w:sz w:val="20"/>
          <w:szCs w:val="20"/>
        </w:rPr>
        <w:t>6-</w:t>
      </w:r>
      <w:r w:rsidR="00053926" w:rsidRPr="008E0CC3">
        <w:rPr>
          <w:rStyle w:val="lev"/>
          <w:rFonts w:ascii="Marianne" w:hAnsi="Marianne" w:cs="Arial"/>
          <w:b w:val="0"/>
          <w:sz w:val="20"/>
          <w:szCs w:val="20"/>
        </w:rPr>
        <w:t>580</w:t>
      </w:r>
      <w:r w:rsidRPr="008E0CC3">
        <w:rPr>
          <w:rStyle w:val="lev"/>
          <w:rFonts w:ascii="Marianne" w:hAnsi="Marianne" w:cs="Arial"/>
          <w:b w:val="0"/>
          <w:sz w:val="20"/>
          <w:szCs w:val="20"/>
        </w:rPr>
        <w:t xml:space="preserve"> du </w:t>
      </w:r>
      <w:r w:rsidR="00053926" w:rsidRPr="008E0CC3">
        <w:rPr>
          <w:rStyle w:val="lev"/>
          <w:rFonts w:ascii="Marianne" w:hAnsi="Marianne" w:cs="Arial"/>
          <w:b w:val="0"/>
          <w:sz w:val="20"/>
          <w:szCs w:val="20"/>
        </w:rPr>
        <w:t>11 mai 2016</w:t>
      </w:r>
      <w:r w:rsidR="00E30CA6" w:rsidRPr="008E0CC3">
        <w:rPr>
          <w:rStyle w:val="lev"/>
          <w:rFonts w:ascii="Marianne" w:hAnsi="Marianne" w:cs="Arial"/>
          <w:b w:val="0"/>
          <w:sz w:val="20"/>
          <w:szCs w:val="20"/>
        </w:rPr>
        <w:t xml:space="preserve"> modifié</w:t>
      </w:r>
      <w:r w:rsidRPr="008E0CC3">
        <w:rPr>
          <w:rStyle w:val="lev"/>
          <w:rFonts w:ascii="Marianne" w:hAnsi="Marianne" w:cs="Arial"/>
          <w:b w:val="0"/>
          <w:sz w:val="20"/>
          <w:szCs w:val="20"/>
        </w:rPr>
        <w:t>)</w:t>
      </w:r>
    </w:p>
    <w:p w14:paraId="065C52C9" w14:textId="3BA05748" w:rsidR="00775B36" w:rsidRPr="008E0CC3" w:rsidRDefault="00775B36" w:rsidP="00560F77">
      <w:pPr>
        <w:pStyle w:val="Paragraphedeliste"/>
        <w:numPr>
          <w:ilvl w:val="0"/>
          <w:numId w:val="17"/>
        </w:numPr>
        <w:spacing w:after="80" w:line="260" w:lineRule="exact"/>
        <w:ind w:left="0" w:firstLine="0"/>
        <w:contextualSpacing w:val="0"/>
        <w:rPr>
          <w:lang w:eastAsia="fr-FR"/>
        </w:rPr>
      </w:pPr>
      <w:r w:rsidRPr="00560F77">
        <w:rPr>
          <w:rFonts w:ascii="Marianne" w:hAnsi="Marianne" w:cs="Arial"/>
          <w:sz w:val="20"/>
          <w:szCs w:val="20"/>
          <w:lang w:eastAsia="fr-FR"/>
        </w:rPr>
        <w:t>Par voie d’un examen professionnel :</w:t>
      </w:r>
      <w:r w:rsidRPr="00560F77">
        <w:rPr>
          <w:rFonts w:ascii="Marianne" w:hAnsi="Marianne" w:cs="Arial"/>
          <w:color w:val="000000"/>
          <w:sz w:val="20"/>
          <w:szCs w:val="20"/>
          <w:shd w:val="clear" w:color="auto" w:fill="FFFFFF"/>
        </w:rPr>
        <w:t xml:space="preserve"> les adjoints administratifs (échelle de rémunération C1) ayant atteint le 4</w:t>
      </w:r>
      <w:r w:rsidRPr="00560F77">
        <w:rPr>
          <w:rFonts w:ascii="Marianne" w:hAnsi="Marianne" w:cs="Arial"/>
          <w:color w:val="000000"/>
          <w:sz w:val="20"/>
          <w:szCs w:val="20"/>
          <w:shd w:val="clear" w:color="auto" w:fill="FFFFFF"/>
          <w:vertAlign w:val="superscript"/>
        </w:rPr>
        <w:t>ème</w:t>
      </w:r>
      <w:r w:rsidRPr="00560F77">
        <w:rPr>
          <w:rFonts w:ascii="Marianne" w:hAnsi="Marianne" w:cs="Arial"/>
          <w:color w:val="000000"/>
          <w:sz w:val="20"/>
          <w:szCs w:val="20"/>
          <w:shd w:val="clear" w:color="auto" w:fill="FFFFFF"/>
        </w:rPr>
        <w:t xml:space="preserve"> échelon et comptant au moins trois ans de services effectifs dans ce grade ou dans un grade doté de la même échelle de rémunération d'un autre corps ou cadre d'emplois de catégorie C ou dans un grade équivalent si le corps ou cadre d'emplois d'origine est situé dans une échelle de rémunération différente ou n'est pas classé en catégorie C</w:t>
      </w:r>
      <w:r w:rsidR="00306CDF" w:rsidRPr="00560F77">
        <w:rPr>
          <w:rFonts w:ascii="Marianne" w:hAnsi="Marianne" w:cs="Arial"/>
          <w:color w:val="000000"/>
          <w:sz w:val="20"/>
          <w:szCs w:val="20"/>
          <w:shd w:val="clear" w:color="auto" w:fill="FFFFFF"/>
        </w:rPr>
        <w:t xml:space="preserve"> </w:t>
      </w:r>
      <w:r w:rsidR="00306CDF" w:rsidRPr="00560F77">
        <w:rPr>
          <w:rFonts w:ascii="Marianne" w:hAnsi="Marianne" w:cs="Arial"/>
          <w:sz w:val="20"/>
          <w:szCs w:val="20"/>
          <w:lang w:eastAsia="fr-FR"/>
        </w:rPr>
        <w:t>au plus tard au 31 décembre 2026.</w:t>
      </w:r>
    </w:p>
    <w:p w14:paraId="1EE0A45D" w14:textId="0F204E0E" w:rsidR="00910BBB" w:rsidRPr="00560F77" w:rsidDel="005C7790" w:rsidRDefault="00910BBB" w:rsidP="00560F77">
      <w:pPr>
        <w:pStyle w:val="Paragraphedeliste"/>
        <w:numPr>
          <w:ilvl w:val="0"/>
          <w:numId w:val="17"/>
        </w:numPr>
        <w:spacing w:after="0" w:line="260" w:lineRule="exact"/>
        <w:ind w:left="0" w:right="-2" w:firstLine="0"/>
        <w:contextualSpacing w:val="0"/>
        <w:jc w:val="both"/>
        <w:rPr>
          <w:del w:id="0" w:author="Nadia Boudjema" w:date="2026-01-15T16:54:00Z"/>
          <w:rFonts w:ascii="Marianne" w:hAnsi="Marianne" w:cs="Arial"/>
          <w:color w:val="000000"/>
          <w:sz w:val="20"/>
          <w:szCs w:val="20"/>
          <w:shd w:val="clear" w:color="auto" w:fill="FFFFFF"/>
        </w:rPr>
      </w:pPr>
      <w:r w:rsidRPr="00560F77">
        <w:rPr>
          <w:rFonts w:ascii="Marianne" w:hAnsi="Marianne" w:cs="Arial"/>
          <w:sz w:val="20"/>
          <w:szCs w:val="20"/>
          <w:lang w:eastAsia="fr-FR"/>
        </w:rPr>
        <w:t xml:space="preserve">Au choix : </w:t>
      </w:r>
      <w:r w:rsidR="00053926" w:rsidRPr="00560F77">
        <w:rPr>
          <w:rFonts w:ascii="Marianne" w:hAnsi="Marianne" w:cs="Arial"/>
          <w:color w:val="000000"/>
          <w:sz w:val="20"/>
          <w:szCs w:val="20"/>
          <w:shd w:val="clear" w:color="auto" w:fill="FFFFFF"/>
        </w:rPr>
        <w:t>les adjoints administratifs (échelle de rému</w:t>
      </w:r>
      <w:r w:rsidR="00101E75" w:rsidRPr="00560F77">
        <w:rPr>
          <w:rFonts w:ascii="Marianne" w:hAnsi="Marianne" w:cs="Arial"/>
          <w:color w:val="000000"/>
          <w:sz w:val="20"/>
          <w:szCs w:val="20"/>
          <w:shd w:val="clear" w:color="auto" w:fill="FFFFFF"/>
        </w:rPr>
        <w:t xml:space="preserve">nération C1) ayant atteint le </w:t>
      </w:r>
      <w:r w:rsidR="00CF4095" w:rsidRPr="00560F77">
        <w:rPr>
          <w:rFonts w:ascii="Marianne" w:hAnsi="Marianne" w:cs="Arial"/>
          <w:color w:val="000000"/>
          <w:sz w:val="20"/>
          <w:szCs w:val="20"/>
          <w:shd w:val="clear" w:color="auto" w:fill="FFFFFF"/>
        </w:rPr>
        <w:t>6</w:t>
      </w:r>
      <w:r w:rsidR="00CF4095" w:rsidRPr="00560F77">
        <w:rPr>
          <w:rFonts w:ascii="Marianne" w:hAnsi="Marianne" w:cs="Arial"/>
          <w:color w:val="000000"/>
          <w:sz w:val="20"/>
          <w:szCs w:val="20"/>
          <w:shd w:val="clear" w:color="auto" w:fill="FFFFFF"/>
          <w:vertAlign w:val="superscript"/>
        </w:rPr>
        <w:t>ème</w:t>
      </w:r>
      <w:r w:rsidR="00CF4095" w:rsidRPr="00560F77">
        <w:rPr>
          <w:rFonts w:ascii="Marianne" w:hAnsi="Marianne" w:cs="Arial"/>
          <w:color w:val="000000"/>
          <w:sz w:val="20"/>
          <w:szCs w:val="20"/>
          <w:shd w:val="clear" w:color="auto" w:fill="FFFFFF"/>
        </w:rPr>
        <w:t xml:space="preserve"> échelon</w:t>
      </w:r>
      <w:r w:rsidR="00053926" w:rsidRPr="00560F77">
        <w:rPr>
          <w:rFonts w:ascii="Marianne" w:hAnsi="Marianne" w:cs="Arial"/>
          <w:color w:val="000000"/>
          <w:sz w:val="20"/>
          <w:szCs w:val="20"/>
          <w:shd w:val="clear" w:color="auto" w:fill="FFFFFF"/>
        </w:rPr>
        <w:t xml:space="preserve"> et comptant au moins cinq ans de services effectifs dans ce grade ou dans un grade doté de la même échelle de rémunération d'un autre corps ou cadre d'emplois de catégorie C, ou dans un grade équivalent si le corps ou cadre d'emplois d'origine est situé dans une échelle de rémunération différente ou n'est pas classé en catégorie C</w:t>
      </w:r>
      <w:r w:rsidR="00053926" w:rsidRPr="00560F77">
        <w:rPr>
          <w:rFonts w:ascii="Marianne" w:hAnsi="Marianne" w:cs="Arial"/>
          <w:sz w:val="20"/>
          <w:szCs w:val="20"/>
        </w:rPr>
        <w:t xml:space="preserve"> </w:t>
      </w:r>
      <w:r w:rsidR="004B3D36" w:rsidRPr="00560F77">
        <w:rPr>
          <w:rFonts w:ascii="Marianne" w:hAnsi="Marianne" w:cs="Arial"/>
          <w:sz w:val="20"/>
          <w:szCs w:val="20"/>
          <w:lang w:eastAsia="fr-FR"/>
        </w:rPr>
        <w:t xml:space="preserve">au plus tard au 31 décembre </w:t>
      </w:r>
      <w:r w:rsidR="00560ACF" w:rsidRPr="00560F77">
        <w:rPr>
          <w:rFonts w:ascii="Marianne" w:hAnsi="Marianne" w:cs="Arial"/>
          <w:sz w:val="20"/>
          <w:szCs w:val="20"/>
          <w:lang w:eastAsia="fr-FR"/>
        </w:rPr>
        <w:t>2026</w:t>
      </w:r>
      <w:r w:rsidRPr="00560F77">
        <w:rPr>
          <w:rFonts w:ascii="Marianne" w:hAnsi="Marianne" w:cs="Arial"/>
          <w:sz w:val="20"/>
          <w:szCs w:val="20"/>
          <w:lang w:eastAsia="fr-FR"/>
        </w:rPr>
        <w:t>.</w:t>
      </w:r>
      <w:bookmarkStart w:id="1" w:name="_GoBack"/>
      <w:bookmarkEnd w:id="1"/>
    </w:p>
    <w:p w14:paraId="1FBBEA9D" w14:textId="77777777" w:rsidR="00AF4D98" w:rsidRPr="005C7790" w:rsidRDefault="00AF4D98" w:rsidP="005C7790">
      <w:pPr>
        <w:pStyle w:val="Paragraphedeliste"/>
        <w:numPr>
          <w:ilvl w:val="0"/>
          <w:numId w:val="17"/>
        </w:numPr>
        <w:spacing w:after="0" w:line="260" w:lineRule="exact"/>
        <w:ind w:left="0" w:right="-2" w:firstLine="0"/>
        <w:contextualSpacing w:val="0"/>
        <w:jc w:val="both"/>
        <w:rPr>
          <w:rFonts w:ascii="Arial" w:hAnsi="Arial" w:cs="Arial"/>
          <w:bCs/>
          <w:sz w:val="20"/>
          <w:szCs w:val="20"/>
          <w:lang w:eastAsia="fr-FR"/>
          <w:rPrChange w:id="2" w:author="Nadia Boudjema" w:date="2026-01-15T16:54:00Z">
            <w:rPr>
              <w:lang w:eastAsia="fr-FR"/>
            </w:rPr>
          </w:rPrChange>
        </w:rPr>
        <w:pPrChange w:id="3" w:author="Nadia Boudjema" w:date="2026-01-15T16:54:00Z">
          <w:pPr>
            <w:spacing w:after="0" w:line="240" w:lineRule="auto"/>
            <w:ind w:right="-2"/>
            <w:jc w:val="both"/>
          </w:pPr>
        </w:pPrChange>
      </w:pPr>
    </w:p>
    <w:sectPr w:rsidR="00AF4D98" w:rsidRPr="005C7790" w:rsidSect="00560F77">
      <w:footerReference w:type="default" r:id="rId8"/>
      <w:pgSz w:w="11906" w:h="16838"/>
      <w:pgMar w:top="567" w:right="56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816275" w14:textId="77777777" w:rsidR="00D040F7" w:rsidRDefault="00D040F7" w:rsidP="00227C65">
      <w:pPr>
        <w:spacing w:after="0" w:line="240" w:lineRule="auto"/>
      </w:pPr>
      <w:r>
        <w:separator/>
      </w:r>
    </w:p>
  </w:endnote>
  <w:endnote w:type="continuationSeparator" w:id="0">
    <w:p w14:paraId="40C96750" w14:textId="77777777" w:rsidR="00D040F7" w:rsidRDefault="00D040F7" w:rsidP="00227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EC729" w14:textId="77777777" w:rsidR="00227C65" w:rsidRDefault="00227C65">
    <w:pPr>
      <w:pStyle w:val="Pieddepage"/>
      <w:jc w:val="right"/>
    </w:pPr>
  </w:p>
  <w:p w14:paraId="654B35A7" w14:textId="77777777" w:rsidR="00227C65" w:rsidRDefault="00227C6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162D0" w14:textId="77777777" w:rsidR="00D040F7" w:rsidRDefault="00D040F7" w:rsidP="00227C65">
      <w:pPr>
        <w:spacing w:after="0" w:line="240" w:lineRule="auto"/>
      </w:pPr>
      <w:r>
        <w:separator/>
      </w:r>
    </w:p>
  </w:footnote>
  <w:footnote w:type="continuationSeparator" w:id="0">
    <w:p w14:paraId="0154F8B7" w14:textId="77777777" w:rsidR="00D040F7" w:rsidRDefault="00D040F7" w:rsidP="00227C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687A"/>
    <w:multiLevelType w:val="multilevel"/>
    <w:tmpl w:val="89ECB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24151"/>
    <w:multiLevelType w:val="hybridMultilevel"/>
    <w:tmpl w:val="8FE497A8"/>
    <w:lvl w:ilvl="0" w:tplc="CDCC8E10">
      <w:start w:val="1"/>
      <w:numFmt w:val="upperRoman"/>
      <w:lvlText w:val="%1."/>
      <w:lvlJc w:val="left"/>
      <w:pPr>
        <w:ind w:left="1440" w:hanging="720"/>
      </w:pPr>
      <w:rPr>
        <w:rFonts w:cs="Times New Roman" w:hint="default"/>
      </w:rPr>
    </w:lvl>
    <w:lvl w:ilvl="1" w:tplc="040C0019" w:tentative="1">
      <w:start w:val="1"/>
      <w:numFmt w:val="lowerLetter"/>
      <w:lvlText w:val="%2."/>
      <w:lvlJc w:val="left"/>
      <w:pPr>
        <w:ind w:left="1800" w:hanging="360"/>
      </w:pPr>
      <w:rPr>
        <w:rFonts w:cs="Times New Roman"/>
      </w:rPr>
    </w:lvl>
    <w:lvl w:ilvl="2" w:tplc="040C001B" w:tentative="1">
      <w:start w:val="1"/>
      <w:numFmt w:val="lowerRoman"/>
      <w:lvlText w:val="%3."/>
      <w:lvlJc w:val="right"/>
      <w:pPr>
        <w:ind w:left="2520" w:hanging="180"/>
      </w:pPr>
      <w:rPr>
        <w:rFonts w:cs="Times New Roman"/>
      </w:rPr>
    </w:lvl>
    <w:lvl w:ilvl="3" w:tplc="040C000F" w:tentative="1">
      <w:start w:val="1"/>
      <w:numFmt w:val="decimal"/>
      <w:lvlText w:val="%4."/>
      <w:lvlJc w:val="left"/>
      <w:pPr>
        <w:ind w:left="3240" w:hanging="360"/>
      </w:pPr>
      <w:rPr>
        <w:rFonts w:cs="Times New Roman"/>
      </w:rPr>
    </w:lvl>
    <w:lvl w:ilvl="4" w:tplc="040C0019" w:tentative="1">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2" w15:restartNumberingAfterBreak="0">
    <w:nsid w:val="0688467B"/>
    <w:multiLevelType w:val="multilevel"/>
    <w:tmpl w:val="279A9F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0C100B"/>
    <w:multiLevelType w:val="multilevel"/>
    <w:tmpl w:val="714CFA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C96066"/>
    <w:multiLevelType w:val="multilevel"/>
    <w:tmpl w:val="09B491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D176CF"/>
    <w:multiLevelType w:val="multilevel"/>
    <w:tmpl w:val="5178D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511049"/>
    <w:multiLevelType w:val="hybridMultilevel"/>
    <w:tmpl w:val="1F322510"/>
    <w:lvl w:ilvl="0" w:tplc="BAE6820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47014E"/>
    <w:multiLevelType w:val="multilevel"/>
    <w:tmpl w:val="8324A4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510002"/>
    <w:multiLevelType w:val="hybridMultilevel"/>
    <w:tmpl w:val="B4ACD5C4"/>
    <w:lvl w:ilvl="0" w:tplc="5F52628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7971AE"/>
    <w:multiLevelType w:val="hybridMultilevel"/>
    <w:tmpl w:val="D7D0C92A"/>
    <w:lvl w:ilvl="0" w:tplc="44D4CD0C">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450A69"/>
    <w:multiLevelType w:val="multilevel"/>
    <w:tmpl w:val="2184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B46A7A"/>
    <w:multiLevelType w:val="multilevel"/>
    <w:tmpl w:val="4344F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B27CB1"/>
    <w:multiLevelType w:val="multilevel"/>
    <w:tmpl w:val="D87A3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CBE7768"/>
    <w:multiLevelType w:val="hybridMultilevel"/>
    <w:tmpl w:val="E91C77BC"/>
    <w:lvl w:ilvl="0" w:tplc="BAE6820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EA209AD"/>
    <w:multiLevelType w:val="hybridMultilevel"/>
    <w:tmpl w:val="6282A1EC"/>
    <w:lvl w:ilvl="0" w:tplc="631C9CE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1E41912"/>
    <w:multiLevelType w:val="multilevel"/>
    <w:tmpl w:val="16341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CB72A2"/>
    <w:multiLevelType w:val="hybridMultilevel"/>
    <w:tmpl w:val="0122CBC6"/>
    <w:lvl w:ilvl="0" w:tplc="CA48A49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322D59"/>
    <w:multiLevelType w:val="hybridMultilevel"/>
    <w:tmpl w:val="F40C0EB0"/>
    <w:lvl w:ilvl="0" w:tplc="BAE6820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6C1EC8"/>
    <w:multiLevelType w:val="multilevel"/>
    <w:tmpl w:val="1A7C7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0"/>
  </w:num>
  <w:num w:numId="4">
    <w:abstractNumId w:val="5"/>
  </w:num>
  <w:num w:numId="5">
    <w:abstractNumId w:val="11"/>
  </w:num>
  <w:num w:numId="6">
    <w:abstractNumId w:val="12"/>
  </w:num>
  <w:num w:numId="7">
    <w:abstractNumId w:val="15"/>
  </w:num>
  <w:num w:numId="8">
    <w:abstractNumId w:val="7"/>
  </w:num>
  <w:num w:numId="9">
    <w:abstractNumId w:val="2"/>
  </w:num>
  <w:num w:numId="10">
    <w:abstractNumId w:val="1"/>
  </w:num>
  <w:num w:numId="11">
    <w:abstractNumId w:val="18"/>
  </w:num>
  <w:num w:numId="12">
    <w:abstractNumId w:val="3"/>
  </w:num>
  <w:num w:numId="13">
    <w:abstractNumId w:val="16"/>
  </w:num>
  <w:num w:numId="14">
    <w:abstractNumId w:val="14"/>
  </w:num>
  <w:num w:numId="15">
    <w:abstractNumId w:val="9"/>
  </w:num>
  <w:num w:numId="16">
    <w:abstractNumId w:val="8"/>
  </w:num>
  <w:num w:numId="17">
    <w:abstractNumId w:val="17"/>
  </w:num>
  <w:num w:numId="18">
    <w:abstractNumId w:val="6"/>
  </w:num>
  <w:num w:numId="1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dia Boudjema">
    <w15:presenceInfo w15:providerId="None" w15:userId="Nadia Boudje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284"/>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1B4"/>
    <w:rsid w:val="0001665C"/>
    <w:rsid w:val="00032E09"/>
    <w:rsid w:val="0004785C"/>
    <w:rsid w:val="00051B6C"/>
    <w:rsid w:val="00053926"/>
    <w:rsid w:val="0005445E"/>
    <w:rsid w:val="00057299"/>
    <w:rsid w:val="000648D0"/>
    <w:rsid w:val="00081C45"/>
    <w:rsid w:val="000944E5"/>
    <w:rsid w:val="000A7EF3"/>
    <w:rsid w:val="000B71E4"/>
    <w:rsid w:val="000D7DD7"/>
    <w:rsid w:val="000E0AF3"/>
    <w:rsid w:val="000E309B"/>
    <w:rsid w:val="00101E75"/>
    <w:rsid w:val="001063F0"/>
    <w:rsid w:val="00117C4D"/>
    <w:rsid w:val="001317AC"/>
    <w:rsid w:val="001362E2"/>
    <w:rsid w:val="00175682"/>
    <w:rsid w:val="00182C9B"/>
    <w:rsid w:val="00182F20"/>
    <w:rsid w:val="00186E3F"/>
    <w:rsid w:val="001C32AB"/>
    <w:rsid w:val="001D2CDB"/>
    <w:rsid w:val="001F0B3A"/>
    <w:rsid w:val="001F20AF"/>
    <w:rsid w:val="00227C65"/>
    <w:rsid w:val="00242896"/>
    <w:rsid w:val="00260962"/>
    <w:rsid w:val="00285F50"/>
    <w:rsid w:val="00294824"/>
    <w:rsid w:val="002A6205"/>
    <w:rsid w:val="002B2390"/>
    <w:rsid w:val="002D362C"/>
    <w:rsid w:val="002D5B61"/>
    <w:rsid w:val="002D73D8"/>
    <w:rsid w:val="00306CDF"/>
    <w:rsid w:val="003138BA"/>
    <w:rsid w:val="003163A0"/>
    <w:rsid w:val="00326B76"/>
    <w:rsid w:val="0033423A"/>
    <w:rsid w:val="003350FE"/>
    <w:rsid w:val="003352DB"/>
    <w:rsid w:val="003621B4"/>
    <w:rsid w:val="0037154C"/>
    <w:rsid w:val="00390864"/>
    <w:rsid w:val="003A64D0"/>
    <w:rsid w:val="003D3A6D"/>
    <w:rsid w:val="003D7121"/>
    <w:rsid w:val="003E1BFE"/>
    <w:rsid w:val="00412097"/>
    <w:rsid w:val="00430E15"/>
    <w:rsid w:val="004333AD"/>
    <w:rsid w:val="00434063"/>
    <w:rsid w:val="00471DB3"/>
    <w:rsid w:val="004A14F3"/>
    <w:rsid w:val="004B132F"/>
    <w:rsid w:val="004B3D36"/>
    <w:rsid w:val="004B7A12"/>
    <w:rsid w:val="004C0B61"/>
    <w:rsid w:val="004F1251"/>
    <w:rsid w:val="004F6224"/>
    <w:rsid w:val="004F7393"/>
    <w:rsid w:val="005153BE"/>
    <w:rsid w:val="00525028"/>
    <w:rsid w:val="0053207E"/>
    <w:rsid w:val="00533AF4"/>
    <w:rsid w:val="0053574B"/>
    <w:rsid w:val="005375FD"/>
    <w:rsid w:val="00560ACF"/>
    <w:rsid w:val="00560F77"/>
    <w:rsid w:val="00585396"/>
    <w:rsid w:val="00592EC9"/>
    <w:rsid w:val="005A0C19"/>
    <w:rsid w:val="005A6769"/>
    <w:rsid w:val="005B0CAD"/>
    <w:rsid w:val="005B1A0C"/>
    <w:rsid w:val="005C7790"/>
    <w:rsid w:val="005F0597"/>
    <w:rsid w:val="00602B2E"/>
    <w:rsid w:val="006162B3"/>
    <w:rsid w:val="00627CCF"/>
    <w:rsid w:val="0063426A"/>
    <w:rsid w:val="00646198"/>
    <w:rsid w:val="00681C85"/>
    <w:rsid w:val="00685E17"/>
    <w:rsid w:val="00693375"/>
    <w:rsid w:val="00695584"/>
    <w:rsid w:val="006A7BC7"/>
    <w:rsid w:val="006B18AE"/>
    <w:rsid w:val="006B55F7"/>
    <w:rsid w:val="006C608A"/>
    <w:rsid w:val="006D6FB0"/>
    <w:rsid w:val="0072038E"/>
    <w:rsid w:val="00730DBC"/>
    <w:rsid w:val="00743DAC"/>
    <w:rsid w:val="0077510F"/>
    <w:rsid w:val="00775B36"/>
    <w:rsid w:val="007929C4"/>
    <w:rsid w:val="007933E7"/>
    <w:rsid w:val="007A41CE"/>
    <w:rsid w:val="007A7C47"/>
    <w:rsid w:val="007B2F32"/>
    <w:rsid w:val="007C62D9"/>
    <w:rsid w:val="007E0C93"/>
    <w:rsid w:val="007E7D51"/>
    <w:rsid w:val="00812EF6"/>
    <w:rsid w:val="00813AB4"/>
    <w:rsid w:val="00813D3C"/>
    <w:rsid w:val="00817D22"/>
    <w:rsid w:val="0082007C"/>
    <w:rsid w:val="008205A0"/>
    <w:rsid w:val="00822B06"/>
    <w:rsid w:val="0083257F"/>
    <w:rsid w:val="00837C88"/>
    <w:rsid w:val="008411B8"/>
    <w:rsid w:val="00861F6B"/>
    <w:rsid w:val="0086433A"/>
    <w:rsid w:val="0087132F"/>
    <w:rsid w:val="00873947"/>
    <w:rsid w:val="00897E3D"/>
    <w:rsid w:val="008A5D95"/>
    <w:rsid w:val="008C260E"/>
    <w:rsid w:val="008D5FFA"/>
    <w:rsid w:val="008E0CC3"/>
    <w:rsid w:val="008E2ACE"/>
    <w:rsid w:val="00910ABB"/>
    <w:rsid w:val="00910BBB"/>
    <w:rsid w:val="00931B4B"/>
    <w:rsid w:val="00935873"/>
    <w:rsid w:val="00940514"/>
    <w:rsid w:val="00940FD8"/>
    <w:rsid w:val="00953049"/>
    <w:rsid w:val="009609BE"/>
    <w:rsid w:val="00962F26"/>
    <w:rsid w:val="009649B7"/>
    <w:rsid w:val="00970007"/>
    <w:rsid w:val="009A54EE"/>
    <w:rsid w:val="009A6E13"/>
    <w:rsid w:val="009B2894"/>
    <w:rsid w:val="009B2AD3"/>
    <w:rsid w:val="009F65A6"/>
    <w:rsid w:val="00A12DCA"/>
    <w:rsid w:val="00A16D9E"/>
    <w:rsid w:val="00A31DB8"/>
    <w:rsid w:val="00A3256D"/>
    <w:rsid w:val="00A4084D"/>
    <w:rsid w:val="00A5237D"/>
    <w:rsid w:val="00A570FB"/>
    <w:rsid w:val="00A6543E"/>
    <w:rsid w:val="00A84E20"/>
    <w:rsid w:val="00A93665"/>
    <w:rsid w:val="00AA783C"/>
    <w:rsid w:val="00AA7C53"/>
    <w:rsid w:val="00AB0AD2"/>
    <w:rsid w:val="00AB32E2"/>
    <w:rsid w:val="00AE0761"/>
    <w:rsid w:val="00AE20BF"/>
    <w:rsid w:val="00AF4D98"/>
    <w:rsid w:val="00B04212"/>
    <w:rsid w:val="00B24306"/>
    <w:rsid w:val="00B278E0"/>
    <w:rsid w:val="00B537BC"/>
    <w:rsid w:val="00B5569C"/>
    <w:rsid w:val="00B638A7"/>
    <w:rsid w:val="00B73936"/>
    <w:rsid w:val="00B74552"/>
    <w:rsid w:val="00B8120C"/>
    <w:rsid w:val="00B87E23"/>
    <w:rsid w:val="00B92611"/>
    <w:rsid w:val="00BA1BC3"/>
    <w:rsid w:val="00BB21D4"/>
    <w:rsid w:val="00BB497C"/>
    <w:rsid w:val="00BC6125"/>
    <w:rsid w:val="00BE2A38"/>
    <w:rsid w:val="00BF49EE"/>
    <w:rsid w:val="00C026A4"/>
    <w:rsid w:val="00C133F1"/>
    <w:rsid w:val="00C2386F"/>
    <w:rsid w:val="00C2508C"/>
    <w:rsid w:val="00C33096"/>
    <w:rsid w:val="00C3387F"/>
    <w:rsid w:val="00C33E82"/>
    <w:rsid w:val="00C350B6"/>
    <w:rsid w:val="00C4198F"/>
    <w:rsid w:val="00C526FD"/>
    <w:rsid w:val="00C543EA"/>
    <w:rsid w:val="00C73845"/>
    <w:rsid w:val="00C77456"/>
    <w:rsid w:val="00C95331"/>
    <w:rsid w:val="00CA405A"/>
    <w:rsid w:val="00CC2A7B"/>
    <w:rsid w:val="00CD1101"/>
    <w:rsid w:val="00CD2373"/>
    <w:rsid w:val="00CE6714"/>
    <w:rsid w:val="00CE7D4F"/>
    <w:rsid w:val="00CF0A54"/>
    <w:rsid w:val="00CF183C"/>
    <w:rsid w:val="00CF4095"/>
    <w:rsid w:val="00D040F7"/>
    <w:rsid w:val="00D04B2E"/>
    <w:rsid w:val="00D33CCE"/>
    <w:rsid w:val="00D36607"/>
    <w:rsid w:val="00D53FFE"/>
    <w:rsid w:val="00D71E36"/>
    <w:rsid w:val="00D7324A"/>
    <w:rsid w:val="00D754B8"/>
    <w:rsid w:val="00D92C54"/>
    <w:rsid w:val="00DA3695"/>
    <w:rsid w:val="00DC2036"/>
    <w:rsid w:val="00DE4640"/>
    <w:rsid w:val="00DF4738"/>
    <w:rsid w:val="00E171EE"/>
    <w:rsid w:val="00E24478"/>
    <w:rsid w:val="00E30CA6"/>
    <w:rsid w:val="00E371AC"/>
    <w:rsid w:val="00E76FDC"/>
    <w:rsid w:val="00E8264F"/>
    <w:rsid w:val="00E95239"/>
    <w:rsid w:val="00EA63E8"/>
    <w:rsid w:val="00EB1BEA"/>
    <w:rsid w:val="00EB5715"/>
    <w:rsid w:val="00F03688"/>
    <w:rsid w:val="00F264D5"/>
    <w:rsid w:val="00F50DD7"/>
    <w:rsid w:val="00F672DB"/>
    <w:rsid w:val="00F91EC9"/>
    <w:rsid w:val="00FA6994"/>
    <w:rsid w:val="00FD04D2"/>
    <w:rsid w:val="00FD2234"/>
    <w:rsid w:val="00FD61C6"/>
    <w:rsid w:val="00FE6B82"/>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EF3D1F"/>
  <w15:docId w15:val="{A5539AFA-B893-4CF4-A97D-CB17BC475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205"/>
    <w:pPr>
      <w:spacing w:after="200" w:line="276" w:lineRule="auto"/>
    </w:pPr>
    <w:rPr>
      <w:sz w:val="22"/>
      <w:szCs w:val="22"/>
      <w:lang w:eastAsia="en-US"/>
    </w:rPr>
  </w:style>
  <w:style w:type="paragraph" w:styleId="Titre4">
    <w:name w:val="heading 4"/>
    <w:basedOn w:val="Normal"/>
    <w:next w:val="Normal"/>
    <w:link w:val="Titre4Car"/>
    <w:qFormat/>
    <w:locked/>
    <w:rsid w:val="00FA6994"/>
    <w:pPr>
      <w:keepNext/>
      <w:spacing w:after="0" w:line="240" w:lineRule="auto"/>
      <w:outlineLvl w:val="3"/>
    </w:pPr>
    <w:rPr>
      <w:rFonts w:ascii="Times New Roman" w:eastAsia="Times New Roman" w:hAnsi="Times New Roman"/>
      <w:b/>
      <w:i/>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3621B4"/>
    <w:rPr>
      <w:rFonts w:cs="Times New Roman"/>
      <w:b/>
      <w:bCs/>
    </w:rPr>
  </w:style>
  <w:style w:type="paragraph" w:styleId="NormalWeb">
    <w:name w:val="Normal (Web)"/>
    <w:basedOn w:val="Normal"/>
    <w:uiPriority w:val="99"/>
    <w:semiHidden/>
    <w:rsid w:val="003621B4"/>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semiHidden/>
    <w:rsid w:val="00C526FD"/>
    <w:rPr>
      <w:rFonts w:cs="Times New Roman"/>
      <w:color w:val="0000FF"/>
      <w:u w:val="single"/>
    </w:rPr>
  </w:style>
  <w:style w:type="paragraph" w:styleId="Paragraphedeliste">
    <w:name w:val="List Paragraph"/>
    <w:basedOn w:val="Normal"/>
    <w:uiPriority w:val="99"/>
    <w:qFormat/>
    <w:rsid w:val="006162B3"/>
    <w:pPr>
      <w:ind w:left="720"/>
      <w:contextualSpacing/>
    </w:pPr>
  </w:style>
  <w:style w:type="paragraph" w:styleId="En-tte">
    <w:name w:val="header"/>
    <w:basedOn w:val="Normal"/>
    <w:link w:val="En-tteCar"/>
    <w:uiPriority w:val="99"/>
    <w:semiHidden/>
    <w:unhideWhenUsed/>
    <w:rsid w:val="00227C65"/>
    <w:pPr>
      <w:tabs>
        <w:tab w:val="center" w:pos="4536"/>
        <w:tab w:val="right" w:pos="9072"/>
      </w:tabs>
    </w:pPr>
  </w:style>
  <w:style w:type="character" w:customStyle="1" w:styleId="En-tteCar">
    <w:name w:val="En-tête Car"/>
    <w:basedOn w:val="Policepardfaut"/>
    <w:link w:val="En-tte"/>
    <w:uiPriority w:val="99"/>
    <w:semiHidden/>
    <w:rsid w:val="00227C65"/>
    <w:rPr>
      <w:lang w:eastAsia="en-US"/>
    </w:rPr>
  </w:style>
  <w:style w:type="paragraph" w:styleId="Pieddepage">
    <w:name w:val="footer"/>
    <w:basedOn w:val="Normal"/>
    <w:link w:val="PieddepageCar"/>
    <w:uiPriority w:val="99"/>
    <w:unhideWhenUsed/>
    <w:rsid w:val="00227C65"/>
    <w:pPr>
      <w:tabs>
        <w:tab w:val="center" w:pos="4536"/>
        <w:tab w:val="right" w:pos="9072"/>
      </w:tabs>
    </w:pPr>
  </w:style>
  <w:style w:type="character" w:customStyle="1" w:styleId="PieddepageCar">
    <w:name w:val="Pied de page Car"/>
    <w:basedOn w:val="Policepardfaut"/>
    <w:link w:val="Pieddepage"/>
    <w:uiPriority w:val="99"/>
    <w:rsid w:val="00227C65"/>
    <w:rPr>
      <w:lang w:eastAsia="en-US"/>
    </w:rPr>
  </w:style>
  <w:style w:type="character" w:customStyle="1" w:styleId="IntgralebaseCar">
    <w:name w:val="Intégrale_base Car"/>
    <w:basedOn w:val="Policepardfaut"/>
    <w:link w:val="Intgralebase"/>
    <w:uiPriority w:val="99"/>
    <w:locked/>
    <w:rsid w:val="00CF0A54"/>
    <w:rPr>
      <w:rFonts w:ascii="Arial" w:hAnsi="Arial" w:cs="Arial"/>
      <w:sz w:val="22"/>
      <w:szCs w:val="22"/>
      <w:lang w:val="fr-FR" w:eastAsia="en-US" w:bidi="ar-SA"/>
    </w:rPr>
  </w:style>
  <w:style w:type="paragraph" w:customStyle="1" w:styleId="Intgralebase">
    <w:name w:val="Intégrale_base"/>
    <w:link w:val="IntgralebaseCar"/>
    <w:uiPriority w:val="99"/>
    <w:rsid w:val="00CF0A54"/>
    <w:pPr>
      <w:spacing w:line="280" w:lineRule="exact"/>
    </w:pPr>
    <w:rPr>
      <w:rFonts w:ascii="Arial" w:hAnsi="Arial" w:cs="Arial"/>
      <w:sz w:val="22"/>
      <w:szCs w:val="22"/>
      <w:lang w:eastAsia="en-US"/>
    </w:rPr>
  </w:style>
  <w:style w:type="paragraph" w:styleId="Textedebulles">
    <w:name w:val="Balloon Text"/>
    <w:basedOn w:val="Normal"/>
    <w:link w:val="TextedebullesCar"/>
    <w:uiPriority w:val="99"/>
    <w:semiHidden/>
    <w:unhideWhenUsed/>
    <w:rsid w:val="004B132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132F"/>
    <w:rPr>
      <w:rFonts w:ascii="Tahoma" w:hAnsi="Tahoma" w:cs="Tahoma"/>
      <w:sz w:val="16"/>
      <w:szCs w:val="16"/>
      <w:lang w:eastAsia="en-US"/>
    </w:rPr>
  </w:style>
  <w:style w:type="character" w:customStyle="1" w:styleId="Titre4Car">
    <w:name w:val="Titre 4 Car"/>
    <w:basedOn w:val="Policepardfaut"/>
    <w:link w:val="Titre4"/>
    <w:rsid w:val="00FA6994"/>
    <w:rPr>
      <w:rFonts w:ascii="Times New Roman" w:eastAsia="Times New Roman" w:hAnsi="Times New Roman"/>
      <w:b/>
      <w:i/>
      <w:sz w:val="32"/>
    </w:rPr>
  </w:style>
  <w:style w:type="paragraph" w:styleId="Rvision">
    <w:name w:val="Revision"/>
    <w:hidden/>
    <w:uiPriority w:val="99"/>
    <w:semiHidden/>
    <w:rsid w:val="008D5FFA"/>
    <w:rPr>
      <w:sz w:val="22"/>
      <w:szCs w:val="22"/>
      <w:lang w:eastAsia="en-US"/>
    </w:rPr>
  </w:style>
  <w:style w:type="table" w:styleId="Grilledutableau">
    <w:name w:val="Table Grid"/>
    <w:basedOn w:val="TableauNormal"/>
    <w:locked/>
    <w:rsid w:val="001C3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624628">
      <w:bodyDiv w:val="1"/>
      <w:marLeft w:val="0"/>
      <w:marRight w:val="0"/>
      <w:marTop w:val="0"/>
      <w:marBottom w:val="0"/>
      <w:divBdr>
        <w:top w:val="none" w:sz="0" w:space="0" w:color="auto"/>
        <w:left w:val="none" w:sz="0" w:space="0" w:color="auto"/>
        <w:bottom w:val="none" w:sz="0" w:space="0" w:color="auto"/>
        <w:right w:val="none" w:sz="0" w:space="0" w:color="auto"/>
      </w:divBdr>
    </w:div>
    <w:div w:id="1272132245">
      <w:marLeft w:val="0"/>
      <w:marRight w:val="0"/>
      <w:marTop w:val="0"/>
      <w:marBottom w:val="0"/>
      <w:divBdr>
        <w:top w:val="none" w:sz="0" w:space="0" w:color="auto"/>
        <w:left w:val="none" w:sz="0" w:space="0" w:color="auto"/>
        <w:bottom w:val="none" w:sz="0" w:space="0" w:color="auto"/>
        <w:right w:val="none" w:sz="0" w:space="0" w:color="auto"/>
      </w:divBdr>
      <w:divsChild>
        <w:div w:id="1272132344">
          <w:marLeft w:val="0"/>
          <w:marRight w:val="0"/>
          <w:marTop w:val="0"/>
          <w:marBottom w:val="0"/>
          <w:divBdr>
            <w:top w:val="none" w:sz="0" w:space="0" w:color="auto"/>
            <w:left w:val="none" w:sz="0" w:space="0" w:color="auto"/>
            <w:bottom w:val="none" w:sz="0" w:space="0" w:color="auto"/>
            <w:right w:val="none" w:sz="0" w:space="0" w:color="auto"/>
          </w:divBdr>
          <w:divsChild>
            <w:div w:id="1272132328">
              <w:marLeft w:val="0"/>
              <w:marRight w:val="0"/>
              <w:marTop w:val="0"/>
              <w:marBottom w:val="0"/>
              <w:divBdr>
                <w:top w:val="none" w:sz="0" w:space="0" w:color="auto"/>
                <w:left w:val="none" w:sz="0" w:space="0" w:color="auto"/>
                <w:bottom w:val="none" w:sz="0" w:space="0" w:color="auto"/>
                <w:right w:val="none" w:sz="0" w:space="0" w:color="auto"/>
              </w:divBdr>
              <w:divsChild>
                <w:div w:id="1272132335">
                  <w:marLeft w:val="0"/>
                  <w:marRight w:val="0"/>
                  <w:marTop w:val="0"/>
                  <w:marBottom w:val="0"/>
                  <w:divBdr>
                    <w:top w:val="none" w:sz="0" w:space="0" w:color="auto"/>
                    <w:left w:val="none" w:sz="0" w:space="0" w:color="auto"/>
                    <w:bottom w:val="none" w:sz="0" w:space="0" w:color="auto"/>
                    <w:right w:val="none" w:sz="0" w:space="0" w:color="auto"/>
                  </w:divBdr>
                  <w:divsChild>
                    <w:div w:id="1272132285">
                      <w:marLeft w:val="0"/>
                      <w:marRight w:val="0"/>
                      <w:marTop w:val="0"/>
                      <w:marBottom w:val="0"/>
                      <w:divBdr>
                        <w:top w:val="none" w:sz="0" w:space="0" w:color="auto"/>
                        <w:left w:val="none" w:sz="0" w:space="0" w:color="auto"/>
                        <w:bottom w:val="none" w:sz="0" w:space="0" w:color="auto"/>
                        <w:right w:val="none" w:sz="0" w:space="0" w:color="auto"/>
                      </w:divBdr>
                      <w:divsChild>
                        <w:div w:id="1272132304">
                          <w:marLeft w:val="0"/>
                          <w:marRight w:val="0"/>
                          <w:marTop w:val="0"/>
                          <w:marBottom w:val="0"/>
                          <w:divBdr>
                            <w:top w:val="none" w:sz="0" w:space="0" w:color="auto"/>
                            <w:left w:val="none" w:sz="0" w:space="0" w:color="auto"/>
                            <w:bottom w:val="none" w:sz="0" w:space="0" w:color="auto"/>
                            <w:right w:val="none" w:sz="0" w:space="0" w:color="auto"/>
                          </w:divBdr>
                          <w:divsChild>
                            <w:div w:id="1272132276">
                              <w:marLeft w:val="0"/>
                              <w:marRight w:val="0"/>
                              <w:marTop w:val="0"/>
                              <w:marBottom w:val="0"/>
                              <w:divBdr>
                                <w:top w:val="none" w:sz="0" w:space="0" w:color="auto"/>
                                <w:left w:val="none" w:sz="0" w:space="0" w:color="auto"/>
                                <w:bottom w:val="none" w:sz="0" w:space="0" w:color="auto"/>
                                <w:right w:val="none" w:sz="0" w:space="0" w:color="auto"/>
                              </w:divBdr>
                              <w:divsChild>
                                <w:div w:id="1272132364">
                                  <w:marLeft w:val="0"/>
                                  <w:marRight w:val="0"/>
                                  <w:marTop w:val="0"/>
                                  <w:marBottom w:val="0"/>
                                  <w:divBdr>
                                    <w:top w:val="none" w:sz="0" w:space="0" w:color="auto"/>
                                    <w:left w:val="none" w:sz="0" w:space="0" w:color="auto"/>
                                    <w:bottom w:val="none" w:sz="0" w:space="0" w:color="auto"/>
                                    <w:right w:val="none" w:sz="0" w:space="0" w:color="auto"/>
                                  </w:divBdr>
                                  <w:divsChild>
                                    <w:div w:id="1272132339">
                                      <w:marLeft w:val="0"/>
                                      <w:marRight w:val="0"/>
                                      <w:marTop w:val="0"/>
                                      <w:marBottom w:val="0"/>
                                      <w:divBdr>
                                        <w:top w:val="none" w:sz="0" w:space="0" w:color="auto"/>
                                        <w:left w:val="none" w:sz="0" w:space="0" w:color="auto"/>
                                        <w:bottom w:val="none" w:sz="0" w:space="0" w:color="auto"/>
                                        <w:right w:val="none" w:sz="0" w:space="0" w:color="auto"/>
                                      </w:divBdr>
                                      <w:divsChild>
                                        <w:div w:id="1272132350">
                                          <w:marLeft w:val="0"/>
                                          <w:marRight w:val="0"/>
                                          <w:marTop w:val="0"/>
                                          <w:marBottom w:val="0"/>
                                          <w:divBdr>
                                            <w:top w:val="none" w:sz="0" w:space="0" w:color="auto"/>
                                            <w:left w:val="none" w:sz="0" w:space="0" w:color="auto"/>
                                            <w:bottom w:val="none" w:sz="0" w:space="0" w:color="auto"/>
                                            <w:right w:val="none" w:sz="0" w:space="0" w:color="auto"/>
                                          </w:divBdr>
                                        </w:div>
                                      </w:divsChild>
                                    </w:div>
                                    <w:div w:id="1272132384">
                                      <w:marLeft w:val="0"/>
                                      <w:marRight w:val="0"/>
                                      <w:marTop w:val="0"/>
                                      <w:marBottom w:val="0"/>
                                      <w:divBdr>
                                        <w:top w:val="none" w:sz="0" w:space="0" w:color="auto"/>
                                        <w:left w:val="none" w:sz="0" w:space="0" w:color="auto"/>
                                        <w:bottom w:val="none" w:sz="0" w:space="0" w:color="auto"/>
                                        <w:right w:val="none" w:sz="0" w:space="0" w:color="auto"/>
                                      </w:divBdr>
                                      <w:divsChild>
                                        <w:div w:id="12721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2132254">
      <w:marLeft w:val="0"/>
      <w:marRight w:val="0"/>
      <w:marTop w:val="0"/>
      <w:marBottom w:val="0"/>
      <w:divBdr>
        <w:top w:val="none" w:sz="0" w:space="0" w:color="auto"/>
        <w:left w:val="none" w:sz="0" w:space="0" w:color="auto"/>
        <w:bottom w:val="none" w:sz="0" w:space="0" w:color="auto"/>
        <w:right w:val="none" w:sz="0" w:space="0" w:color="auto"/>
      </w:divBdr>
      <w:divsChild>
        <w:div w:id="1272132286">
          <w:marLeft w:val="0"/>
          <w:marRight w:val="0"/>
          <w:marTop w:val="0"/>
          <w:marBottom w:val="0"/>
          <w:divBdr>
            <w:top w:val="none" w:sz="0" w:space="0" w:color="auto"/>
            <w:left w:val="none" w:sz="0" w:space="0" w:color="auto"/>
            <w:bottom w:val="none" w:sz="0" w:space="0" w:color="auto"/>
            <w:right w:val="none" w:sz="0" w:space="0" w:color="auto"/>
          </w:divBdr>
          <w:divsChild>
            <w:div w:id="1272132326">
              <w:marLeft w:val="0"/>
              <w:marRight w:val="0"/>
              <w:marTop w:val="0"/>
              <w:marBottom w:val="0"/>
              <w:divBdr>
                <w:top w:val="none" w:sz="0" w:space="0" w:color="auto"/>
                <w:left w:val="none" w:sz="0" w:space="0" w:color="auto"/>
                <w:bottom w:val="none" w:sz="0" w:space="0" w:color="auto"/>
                <w:right w:val="none" w:sz="0" w:space="0" w:color="auto"/>
              </w:divBdr>
              <w:divsChild>
                <w:div w:id="1272132302">
                  <w:marLeft w:val="0"/>
                  <w:marRight w:val="0"/>
                  <w:marTop w:val="0"/>
                  <w:marBottom w:val="0"/>
                  <w:divBdr>
                    <w:top w:val="none" w:sz="0" w:space="0" w:color="auto"/>
                    <w:left w:val="none" w:sz="0" w:space="0" w:color="auto"/>
                    <w:bottom w:val="none" w:sz="0" w:space="0" w:color="auto"/>
                    <w:right w:val="none" w:sz="0" w:space="0" w:color="auto"/>
                  </w:divBdr>
                  <w:divsChild>
                    <w:div w:id="1272132313">
                      <w:marLeft w:val="0"/>
                      <w:marRight w:val="0"/>
                      <w:marTop w:val="0"/>
                      <w:marBottom w:val="0"/>
                      <w:divBdr>
                        <w:top w:val="none" w:sz="0" w:space="0" w:color="auto"/>
                        <w:left w:val="none" w:sz="0" w:space="0" w:color="auto"/>
                        <w:bottom w:val="none" w:sz="0" w:space="0" w:color="auto"/>
                        <w:right w:val="none" w:sz="0" w:space="0" w:color="auto"/>
                      </w:divBdr>
                      <w:divsChild>
                        <w:div w:id="1272132265">
                          <w:marLeft w:val="0"/>
                          <w:marRight w:val="0"/>
                          <w:marTop w:val="0"/>
                          <w:marBottom w:val="0"/>
                          <w:divBdr>
                            <w:top w:val="none" w:sz="0" w:space="0" w:color="auto"/>
                            <w:left w:val="none" w:sz="0" w:space="0" w:color="auto"/>
                            <w:bottom w:val="none" w:sz="0" w:space="0" w:color="auto"/>
                            <w:right w:val="none" w:sz="0" w:space="0" w:color="auto"/>
                          </w:divBdr>
                          <w:divsChild>
                            <w:div w:id="1272132264">
                              <w:marLeft w:val="0"/>
                              <w:marRight w:val="0"/>
                              <w:marTop w:val="0"/>
                              <w:marBottom w:val="0"/>
                              <w:divBdr>
                                <w:top w:val="none" w:sz="0" w:space="0" w:color="auto"/>
                                <w:left w:val="none" w:sz="0" w:space="0" w:color="auto"/>
                                <w:bottom w:val="none" w:sz="0" w:space="0" w:color="auto"/>
                                <w:right w:val="none" w:sz="0" w:space="0" w:color="auto"/>
                              </w:divBdr>
                              <w:divsChild>
                                <w:div w:id="1272132260">
                                  <w:marLeft w:val="0"/>
                                  <w:marRight w:val="0"/>
                                  <w:marTop w:val="0"/>
                                  <w:marBottom w:val="0"/>
                                  <w:divBdr>
                                    <w:top w:val="none" w:sz="0" w:space="0" w:color="auto"/>
                                    <w:left w:val="none" w:sz="0" w:space="0" w:color="auto"/>
                                    <w:bottom w:val="none" w:sz="0" w:space="0" w:color="auto"/>
                                    <w:right w:val="none" w:sz="0" w:space="0" w:color="auto"/>
                                  </w:divBdr>
                                  <w:divsChild>
                                    <w:div w:id="1272132345">
                                      <w:marLeft w:val="0"/>
                                      <w:marRight w:val="0"/>
                                      <w:marTop w:val="0"/>
                                      <w:marBottom w:val="0"/>
                                      <w:divBdr>
                                        <w:top w:val="none" w:sz="0" w:space="0" w:color="auto"/>
                                        <w:left w:val="none" w:sz="0" w:space="0" w:color="auto"/>
                                        <w:bottom w:val="none" w:sz="0" w:space="0" w:color="auto"/>
                                        <w:right w:val="none" w:sz="0" w:space="0" w:color="auto"/>
                                      </w:divBdr>
                                      <w:divsChild>
                                        <w:div w:id="127213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2132272">
      <w:marLeft w:val="0"/>
      <w:marRight w:val="0"/>
      <w:marTop w:val="0"/>
      <w:marBottom w:val="0"/>
      <w:divBdr>
        <w:top w:val="none" w:sz="0" w:space="0" w:color="auto"/>
        <w:left w:val="none" w:sz="0" w:space="0" w:color="auto"/>
        <w:bottom w:val="none" w:sz="0" w:space="0" w:color="auto"/>
        <w:right w:val="none" w:sz="0" w:space="0" w:color="auto"/>
      </w:divBdr>
      <w:divsChild>
        <w:div w:id="1272132244">
          <w:marLeft w:val="0"/>
          <w:marRight w:val="0"/>
          <w:marTop w:val="0"/>
          <w:marBottom w:val="0"/>
          <w:divBdr>
            <w:top w:val="none" w:sz="0" w:space="0" w:color="auto"/>
            <w:left w:val="none" w:sz="0" w:space="0" w:color="auto"/>
            <w:bottom w:val="none" w:sz="0" w:space="0" w:color="auto"/>
            <w:right w:val="none" w:sz="0" w:space="0" w:color="auto"/>
          </w:divBdr>
          <w:divsChild>
            <w:div w:id="1272132333">
              <w:marLeft w:val="0"/>
              <w:marRight w:val="0"/>
              <w:marTop w:val="0"/>
              <w:marBottom w:val="0"/>
              <w:divBdr>
                <w:top w:val="none" w:sz="0" w:space="0" w:color="auto"/>
                <w:left w:val="none" w:sz="0" w:space="0" w:color="auto"/>
                <w:bottom w:val="none" w:sz="0" w:space="0" w:color="auto"/>
                <w:right w:val="none" w:sz="0" w:space="0" w:color="auto"/>
              </w:divBdr>
              <w:divsChild>
                <w:div w:id="1272132273">
                  <w:marLeft w:val="0"/>
                  <w:marRight w:val="0"/>
                  <w:marTop w:val="0"/>
                  <w:marBottom w:val="0"/>
                  <w:divBdr>
                    <w:top w:val="none" w:sz="0" w:space="0" w:color="auto"/>
                    <w:left w:val="none" w:sz="0" w:space="0" w:color="auto"/>
                    <w:bottom w:val="none" w:sz="0" w:space="0" w:color="auto"/>
                    <w:right w:val="none" w:sz="0" w:space="0" w:color="auto"/>
                  </w:divBdr>
                  <w:divsChild>
                    <w:div w:id="1272132373">
                      <w:marLeft w:val="0"/>
                      <w:marRight w:val="0"/>
                      <w:marTop w:val="0"/>
                      <w:marBottom w:val="0"/>
                      <w:divBdr>
                        <w:top w:val="none" w:sz="0" w:space="0" w:color="auto"/>
                        <w:left w:val="none" w:sz="0" w:space="0" w:color="auto"/>
                        <w:bottom w:val="none" w:sz="0" w:space="0" w:color="auto"/>
                        <w:right w:val="none" w:sz="0" w:space="0" w:color="auto"/>
                      </w:divBdr>
                      <w:divsChild>
                        <w:div w:id="1272132243">
                          <w:marLeft w:val="0"/>
                          <w:marRight w:val="0"/>
                          <w:marTop w:val="0"/>
                          <w:marBottom w:val="0"/>
                          <w:divBdr>
                            <w:top w:val="none" w:sz="0" w:space="0" w:color="auto"/>
                            <w:left w:val="none" w:sz="0" w:space="0" w:color="auto"/>
                            <w:bottom w:val="none" w:sz="0" w:space="0" w:color="auto"/>
                            <w:right w:val="none" w:sz="0" w:space="0" w:color="auto"/>
                          </w:divBdr>
                          <w:divsChild>
                            <w:div w:id="1272132306">
                              <w:marLeft w:val="0"/>
                              <w:marRight w:val="0"/>
                              <w:marTop w:val="0"/>
                              <w:marBottom w:val="0"/>
                              <w:divBdr>
                                <w:top w:val="none" w:sz="0" w:space="0" w:color="auto"/>
                                <w:left w:val="none" w:sz="0" w:space="0" w:color="auto"/>
                                <w:bottom w:val="none" w:sz="0" w:space="0" w:color="auto"/>
                                <w:right w:val="none" w:sz="0" w:space="0" w:color="auto"/>
                              </w:divBdr>
                              <w:divsChild>
                                <w:div w:id="1272132310">
                                  <w:marLeft w:val="0"/>
                                  <w:marRight w:val="0"/>
                                  <w:marTop w:val="0"/>
                                  <w:marBottom w:val="0"/>
                                  <w:divBdr>
                                    <w:top w:val="none" w:sz="0" w:space="0" w:color="auto"/>
                                    <w:left w:val="none" w:sz="0" w:space="0" w:color="auto"/>
                                    <w:bottom w:val="none" w:sz="0" w:space="0" w:color="auto"/>
                                    <w:right w:val="none" w:sz="0" w:space="0" w:color="auto"/>
                                  </w:divBdr>
                                  <w:divsChild>
                                    <w:div w:id="1272132247">
                                      <w:marLeft w:val="0"/>
                                      <w:marRight w:val="0"/>
                                      <w:marTop w:val="0"/>
                                      <w:marBottom w:val="0"/>
                                      <w:divBdr>
                                        <w:top w:val="none" w:sz="0" w:space="0" w:color="auto"/>
                                        <w:left w:val="none" w:sz="0" w:space="0" w:color="auto"/>
                                        <w:bottom w:val="none" w:sz="0" w:space="0" w:color="auto"/>
                                        <w:right w:val="none" w:sz="0" w:space="0" w:color="auto"/>
                                      </w:divBdr>
                                      <w:divsChild>
                                        <w:div w:id="1272132367">
                                          <w:marLeft w:val="0"/>
                                          <w:marRight w:val="0"/>
                                          <w:marTop w:val="0"/>
                                          <w:marBottom w:val="0"/>
                                          <w:divBdr>
                                            <w:top w:val="none" w:sz="0" w:space="0" w:color="auto"/>
                                            <w:left w:val="none" w:sz="0" w:space="0" w:color="auto"/>
                                            <w:bottom w:val="none" w:sz="0" w:space="0" w:color="auto"/>
                                            <w:right w:val="none" w:sz="0" w:space="0" w:color="auto"/>
                                          </w:divBdr>
                                        </w:div>
                                      </w:divsChild>
                                    </w:div>
                                    <w:div w:id="1272132363">
                                      <w:marLeft w:val="0"/>
                                      <w:marRight w:val="0"/>
                                      <w:marTop w:val="0"/>
                                      <w:marBottom w:val="0"/>
                                      <w:divBdr>
                                        <w:top w:val="none" w:sz="0" w:space="0" w:color="auto"/>
                                        <w:left w:val="none" w:sz="0" w:space="0" w:color="auto"/>
                                        <w:bottom w:val="none" w:sz="0" w:space="0" w:color="auto"/>
                                        <w:right w:val="none" w:sz="0" w:space="0" w:color="auto"/>
                                      </w:divBdr>
                                      <w:divsChild>
                                        <w:div w:id="12721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2132274">
      <w:marLeft w:val="0"/>
      <w:marRight w:val="0"/>
      <w:marTop w:val="0"/>
      <w:marBottom w:val="0"/>
      <w:divBdr>
        <w:top w:val="none" w:sz="0" w:space="0" w:color="auto"/>
        <w:left w:val="none" w:sz="0" w:space="0" w:color="auto"/>
        <w:bottom w:val="none" w:sz="0" w:space="0" w:color="auto"/>
        <w:right w:val="none" w:sz="0" w:space="0" w:color="auto"/>
      </w:divBdr>
      <w:divsChild>
        <w:div w:id="1272132278">
          <w:marLeft w:val="0"/>
          <w:marRight w:val="0"/>
          <w:marTop w:val="0"/>
          <w:marBottom w:val="0"/>
          <w:divBdr>
            <w:top w:val="none" w:sz="0" w:space="0" w:color="auto"/>
            <w:left w:val="none" w:sz="0" w:space="0" w:color="auto"/>
            <w:bottom w:val="none" w:sz="0" w:space="0" w:color="auto"/>
            <w:right w:val="none" w:sz="0" w:space="0" w:color="auto"/>
          </w:divBdr>
          <w:divsChild>
            <w:div w:id="1272132259">
              <w:marLeft w:val="0"/>
              <w:marRight w:val="0"/>
              <w:marTop w:val="0"/>
              <w:marBottom w:val="0"/>
              <w:divBdr>
                <w:top w:val="none" w:sz="0" w:space="0" w:color="auto"/>
                <w:left w:val="none" w:sz="0" w:space="0" w:color="auto"/>
                <w:bottom w:val="none" w:sz="0" w:space="0" w:color="auto"/>
                <w:right w:val="none" w:sz="0" w:space="0" w:color="auto"/>
              </w:divBdr>
              <w:divsChild>
                <w:div w:id="1272132300">
                  <w:marLeft w:val="0"/>
                  <w:marRight w:val="0"/>
                  <w:marTop w:val="0"/>
                  <w:marBottom w:val="0"/>
                  <w:divBdr>
                    <w:top w:val="none" w:sz="0" w:space="0" w:color="auto"/>
                    <w:left w:val="none" w:sz="0" w:space="0" w:color="auto"/>
                    <w:bottom w:val="none" w:sz="0" w:space="0" w:color="auto"/>
                    <w:right w:val="none" w:sz="0" w:space="0" w:color="auto"/>
                  </w:divBdr>
                  <w:divsChild>
                    <w:div w:id="1272132249">
                      <w:marLeft w:val="0"/>
                      <w:marRight w:val="0"/>
                      <w:marTop w:val="0"/>
                      <w:marBottom w:val="0"/>
                      <w:divBdr>
                        <w:top w:val="none" w:sz="0" w:space="0" w:color="auto"/>
                        <w:left w:val="none" w:sz="0" w:space="0" w:color="auto"/>
                        <w:bottom w:val="none" w:sz="0" w:space="0" w:color="auto"/>
                        <w:right w:val="none" w:sz="0" w:space="0" w:color="auto"/>
                      </w:divBdr>
                      <w:divsChild>
                        <w:div w:id="1272132319">
                          <w:marLeft w:val="0"/>
                          <w:marRight w:val="0"/>
                          <w:marTop w:val="0"/>
                          <w:marBottom w:val="0"/>
                          <w:divBdr>
                            <w:top w:val="none" w:sz="0" w:space="0" w:color="auto"/>
                            <w:left w:val="none" w:sz="0" w:space="0" w:color="auto"/>
                            <w:bottom w:val="none" w:sz="0" w:space="0" w:color="auto"/>
                            <w:right w:val="none" w:sz="0" w:space="0" w:color="auto"/>
                          </w:divBdr>
                          <w:divsChild>
                            <w:div w:id="1272132377">
                              <w:marLeft w:val="0"/>
                              <w:marRight w:val="0"/>
                              <w:marTop w:val="0"/>
                              <w:marBottom w:val="0"/>
                              <w:divBdr>
                                <w:top w:val="none" w:sz="0" w:space="0" w:color="auto"/>
                                <w:left w:val="none" w:sz="0" w:space="0" w:color="auto"/>
                                <w:bottom w:val="none" w:sz="0" w:space="0" w:color="auto"/>
                                <w:right w:val="none" w:sz="0" w:space="0" w:color="auto"/>
                              </w:divBdr>
                              <w:divsChild>
                                <w:div w:id="1272132355">
                                  <w:marLeft w:val="0"/>
                                  <w:marRight w:val="0"/>
                                  <w:marTop w:val="0"/>
                                  <w:marBottom w:val="0"/>
                                  <w:divBdr>
                                    <w:top w:val="none" w:sz="0" w:space="0" w:color="auto"/>
                                    <w:left w:val="none" w:sz="0" w:space="0" w:color="auto"/>
                                    <w:bottom w:val="none" w:sz="0" w:space="0" w:color="auto"/>
                                    <w:right w:val="none" w:sz="0" w:space="0" w:color="auto"/>
                                  </w:divBdr>
                                  <w:divsChild>
                                    <w:div w:id="1272132237">
                                      <w:marLeft w:val="0"/>
                                      <w:marRight w:val="0"/>
                                      <w:marTop w:val="0"/>
                                      <w:marBottom w:val="0"/>
                                      <w:divBdr>
                                        <w:top w:val="none" w:sz="0" w:space="0" w:color="auto"/>
                                        <w:left w:val="none" w:sz="0" w:space="0" w:color="auto"/>
                                        <w:bottom w:val="none" w:sz="0" w:space="0" w:color="auto"/>
                                        <w:right w:val="none" w:sz="0" w:space="0" w:color="auto"/>
                                      </w:divBdr>
                                      <w:divsChild>
                                        <w:div w:id="1272132332">
                                          <w:marLeft w:val="0"/>
                                          <w:marRight w:val="0"/>
                                          <w:marTop w:val="0"/>
                                          <w:marBottom w:val="0"/>
                                          <w:divBdr>
                                            <w:top w:val="none" w:sz="0" w:space="0" w:color="auto"/>
                                            <w:left w:val="none" w:sz="0" w:space="0" w:color="auto"/>
                                            <w:bottom w:val="none" w:sz="0" w:space="0" w:color="auto"/>
                                            <w:right w:val="none" w:sz="0" w:space="0" w:color="auto"/>
                                          </w:divBdr>
                                          <w:divsChild>
                                            <w:div w:id="1272132284">
                                              <w:marLeft w:val="0"/>
                                              <w:marRight w:val="0"/>
                                              <w:marTop w:val="0"/>
                                              <w:marBottom w:val="0"/>
                                              <w:divBdr>
                                                <w:top w:val="none" w:sz="0" w:space="0" w:color="auto"/>
                                                <w:left w:val="none" w:sz="0" w:space="0" w:color="auto"/>
                                                <w:bottom w:val="none" w:sz="0" w:space="0" w:color="auto"/>
                                                <w:right w:val="none" w:sz="0" w:space="0" w:color="auto"/>
                                              </w:divBdr>
                                              <w:divsChild>
                                                <w:div w:id="1272132240">
                                                  <w:marLeft w:val="0"/>
                                                  <w:marRight w:val="0"/>
                                                  <w:marTop w:val="0"/>
                                                  <w:marBottom w:val="0"/>
                                                  <w:divBdr>
                                                    <w:top w:val="none" w:sz="0" w:space="0" w:color="auto"/>
                                                    <w:left w:val="none" w:sz="0" w:space="0" w:color="auto"/>
                                                    <w:bottom w:val="none" w:sz="0" w:space="0" w:color="auto"/>
                                                    <w:right w:val="none" w:sz="0" w:space="0" w:color="auto"/>
                                                  </w:divBdr>
                                                </w:div>
                                                <w:div w:id="127213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2132293">
      <w:marLeft w:val="0"/>
      <w:marRight w:val="0"/>
      <w:marTop w:val="0"/>
      <w:marBottom w:val="0"/>
      <w:divBdr>
        <w:top w:val="none" w:sz="0" w:space="0" w:color="auto"/>
        <w:left w:val="none" w:sz="0" w:space="0" w:color="auto"/>
        <w:bottom w:val="none" w:sz="0" w:space="0" w:color="auto"/>
        <w:right w:val="none" w:sz="0" w:space="0" w:color="auto"/>
      </w:divBdr>
      <w:divsChild>
        <w:div w:id="1272132305">
          <w:marLeft w:val="0"/>
          <w:marRight w:val="0"/>
          <w:marTop w:val="0"/>
          <w:marBottom w:val="0"/>
          <w:divBdr>
            <w:top w:val="none" w:sz="0" w:space="0" w:color="auto"/>
            <w:left w:val="none" w:sz="0" w:space="0" w:color="auto"/>
            <w:bottom w:val="none" w:sz="0" w:space="0" w:color="auto"/>
            <w:right w:val="none" w:sz="0" w:space="0" w:color="auto"/>
          </w:divBdr>
          <w:divsChild>
            <w:div w:id="1272132372">
              <w:marLeft w:val="0"/>
              <w:marRight w:val="0"/>
              <w:marTop w:val="0"/>
              <w:marBottom w:val="0"/>
              <w:divBdr>
                <w:top w:val="none" w:sz="0" w:space="0" w:color="auto"/>
                <w:left w:val="none" w:sz="0" w:space="0" w:color="auto"/>
                <w:bottom w:val="none" w:sz="0" w:space="0" w:color="auto"/>
                <w:right w:val="none" w:sz="0" w:space="0" w:color="auto"/>
              </w:divBdr>
              <w:divsChild>
                <w:div w:id="1272132383">
                  <w:marLeft w:val="0"/>
                  <w:marRight w:val="0"/>
                  <w:marTop w:val="0"/>
                  <w:marBottom w:val="0"/>
                  <w:divBdr>
                    <w:top w:val="none" w:sz="0" w:space="0" w:color="auto"/>
                    <w:left w:val="none" w:sz="0" w:space="0" w:color="auto"/>
                    <w:bottom w:val="none" w:sz="0" w:space="0" w:color="auto"/>
                    <w:right w:val="none" w:sz="0" w:space="0" w:color="auto"/>
                  </w:divBdr>
                  <w:divsChild>
                    <w:div w:id="1272132299">
                      <w:marLeft w:val="0"/>
                      <w:marRight w:val="0"/>
                      <w:marTop w:val="0"/>
                      <w:marBottom w:val="0"/>
                      <w:divBdr>
                        <w:top w:val="none" w:sz="0" w:space="0" w:color="auto"/>
                        <w:left w:val="none" w:sz="0" w:space="0" w:color="auto"/>
                        <w:bottom w:val="none" w:sz="0" w:space="0" w:color="auto"/>
                        <w:right w:val="none" w:sz="0" w:space="0" w:color="auto"/>
                      </w:divBdr>
                      <w:divsChild>
                        <w:div w:id="1272132368">
                          <w:marLeft w:val="0"/>
                          <w:marRight w:val="0"/>
                          <w:marTop w:val="0"/>
                          <w:marBottom w:val="0"/>
                          <w:divBdr>
                            <w:top w:val="none" w:sz="0" w:space="0" w:color="auto"/>
                            <w:left w:val="none" w:sz="0" w:space="0" w:color="auto"/>
                            <w:bottom w:val="none" w:sz="0" w:space="0" w:color="auto"/>
                            <w:right w:val="none" w:sz="0" w:space="0" w:color="auto"/>
                          </w:divBdr>
                          <w:divsChild>
                            <w:div w:id="1272132253">
                              <w:marLeft w:val="0"/>
                              <w:marRight w:val="0"/>
                              <w:marTop w:val="0"/>
                              <w:marBottom w:val="0"/>
                              <w:divBdr>
                                <w:top w:val="none" w:sz="0" w:space="0" w:color="auto"/>
                                <w:left w:val="none" w:sz="0" w:space="0" w:color="auto"/>
                                <w:bottom w:val="none" w:sz="0" w:space="0" w:color="auto"/>
                                <w:right w:val="none" w:sz="0" w:space="0" w:color="auto"/>
                              </w:divBdr>
                              <w:divsChild>
                                <w:div w:id="1272132268">
                                  <w:marLeft w:val="0"/>
                                  <w:marRight w:val="0"/>
                                  <w:marTop w:val="0"/>
                                  <w:marBottom w:val="0"/>
                                  <w:divBdr>
                                    <w:top w:val="none" w:sz="0" w:space="0" w:color="auto"/>
                                    <w:left w:val="none" w:sz="0" w:space="0" w:color="auto"/>
                                    <w:bottom w:val="none" w:sz="0" w:space="0" w:color="auto"/>
                                    <w:right w:val="none" w:sz="0" w:space="0" w:color="auto"/>
                                  </w:divBdr>
                                  <w:divsChild>
                                    <w:div w:id="1272132316">
                                      <w:marLeft w:val="0"/>
                                      <w:marRight w:val="0"/>
                                      <w:marTop w:val="0"/>
                                      <w:marBottom w:val="0"/>
                                      <w:divBdr>
                                        <w:top w:val="none" w:sz="0" w:space="0" w:color="auto"/>
                                        <w:left w:val="none" w:sz="0" w:space="0" w:color="auto"/>
                                        <w:bottom w:val="none" w:sz="0" w:space="0" w:color="auto"/>
                                        <w:right w:val="none" w:sz="0" w:space="0" w:color="auto"/>
                                      </w:divBdr>
                                      <w:divsChild>
                                        <w:div w:id="127213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2132296">
      <w:marLeft w:val="0"/>
      <w:marRight w:val="0"/>
      <w:marTop w:val="0"/>
      <w:marBottom w:val="0"/>
      <w:divBdr>
        <w:top w:val="none" w:sz="0" w:space="0" w:color="auto"/>
        <w:left w:val="none" w:sz="0" w:space="0" w:color="auto"/>
        <w:bottom w:val="none" w:sz="0" w:space="0" w:color="auto"/>
        <w:right w:val="none" w:sz="0" w:space="0" w:color="auto"/>
      </w:divBdr>
      <w:divsChild>
        <w:div w:id="1272132295">
          <w:marLeft w:val="0"/>
          <w:marRight w:val="0"/>
          <w:marTop w:val="0"/>
          <w:marBottom w:val="0"/>
          <w:divBdr>
            <w:top w:val="none" w:sz="0" w:space="0" w:color="auto"/>
            <w:left w:val="none" w:sz="0" w:space="0" w:color="auto"/>
            <w:bottom w:val="none" w:sz="0" w:space="0" w:color="auto"/>
            <w:right w:val="none" w:sz="0" w:space="0" w:color="auto"/>
          </w:divBdr>
          <w:divsChild>
            <w:div w:id="1272132334">
              <w:marLeft w:val="0"/>
              <w:marRight w:val="0"/>
              <w:marTop w:val="0"/>
              <w:marBottom w:val="0"/>
              <w:divBdr>
                <w:top w:val="none" w:sz="0" w:space="0" w:color="auto"/>
                <w:left w:val="none" w:sz="0" w:space="0" w:color="auto"/>
                <w:bottom w:val="none" w:sz="0" w:space="0" w:color="auto"/>
                <w:right w:val="none" w:sz="0" w:space="0" w:color="auto"/>
              </w:divBdr>
              <w:divsChild>
                <w:div w:id="1272132379">
                  <w:marLeft w:val="0"/>
                  <w:marRight w:val="0"/>
                  <w:marTop w:val="0"/>
                  <w:marBottom w:val="0"/>
                  <w:divBdr>
                    <w:top w:val="none" w:sz="0" w:space="0" w:color="auto"/>
                    <w:left w:val="none" w:sz="0" w:space="0" w:color="auto"/>
                    <w:bottom w:val="none" w:sz="0" w:space="0" w:color="auto"/>
                    <w:right w:val="none" w:sz="0" w:space="0" w:color="auto"/>
                  </w:divBdr>
                  <w:divsChild>
                    <w:div w:id="1272132266">
                      <w:marLeft w:val="0"/>
                      <w:marRight w:val="0"/>
                      <w:marTop w:val="0"/>
                      <w:marBottom w:val="0"/>
                      <w:divBdr>
                        <w:top w:val="none" w:sz="0" w:space="0" w:color="auto"/>
                        <w:left w:val="none" w:sz="0" w:space="0" w:color="auto"/>
                        <w:bottom w:val="none" w:sz="0" w:space="0" w:color="auto"/>
                        <w:right w:val="none" w:sz="0" w:space="0" w:color="auto"/>
                      </w:divBdr>
                      <w:divsChild>
                        <w:div w:id="1272132281">
                          <w:marLeft w:val="0"/>
                          <w:marRight w:val="0"/>
                          <w:marTop w:val="0"/>
                          <w:marBottom w:val="0"/>
                          <w:divBdr>
                            <w:top w:val="none" w:sz="0" w:space="0" w:color="auto"/>
                            <w:left w:val="none" w:sz="0" w:space="0" w:color="auto"/>
                            <w:bottom w:val="none" w:sz="0" w:space="0" w:color="auto"/>
                            <w:right w:val="none" w:sz="0" w:space="0" w:color="auto"/>
                          </w:divBdr>
                          <w:divsChild>
                            <w:div w:id="1272132290">
                              <w:marLeft w:val="0"/>
                              <w:marRight w:val="0"/>
                              <w:marTop w:val="0"/>
                              <w:marBottom w:val="0"/>
                              <w:divBdr>
                                <w:top w:val="none" w:sz="0" w:space="0" w:color="auto"/>
                                <w:left w:val="none" w:sz="0" w:space="0" w:color="auto"/>
                                <w:bottom w:val="none" w:sz="0" w:space="0" w:color="auto"/>
                                <w:right w:val="none" w:sz="0" w:space="0" w:color="auto"/>
                              </w:divBdr>
                              <w:divsChild>
                                <w:div w:id="1272132331">
                                  <w:marLeft w:val="0"/>
                                  <w:marRight w:val="0"/>
                                  <w:marTop w:val="0"/>
                                  <w:marBottom w:val="0"/>
                                  <w:divBdr>
                                    <w:top w:val="none" w:sz="0" w:space="0" w:color="auto"/>
                                    <w:left w:val="none" w:sz="0" w:space="0" w:color="auto"/>
                                    <w:bottom w:val="none" w:sz="0" w:space="0" w:color="auto"/>
                                    <w:right w:val="none" w:sz="0" w:space="0" w:color="auto"/>
                                  </w:divBdr>
                                  <w:divsChild>
                                    <w:div w:id="1272132258">
                                      <w:marLeft w:val="0"/>
                                      <w:marRight w:val="0"/>
                                      <w:marTop w:val="0"/>
                                      <w:marBottom w:val="0"/>
                                      <w:divBdr>
                                        <w:top w:val="none" w:sz="0" w:space="0" w:color="auto"/>
                                        <w:left w:val="none" w:sz="0" w:space="0" w:color="auto"/>
                                        <w:bottom w:val="none" w:sz="0" w:space="0" w:color="auto"/>
                                        <w:right w:val="none" w:sz="0" w:space="0" w:color="auto"/>
                                      </w:divBdr>
                                      <w:divsChild>
                                        <w:div w:id="127213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2132312">
      <w:marLeft w:val="0"/>
      <w:marRight w:val="0"/>
      <w:marTop w:val="0"/>
      <w:marBottom w:val="0"/>
      <w:divBdr>
        <w:top w:val="none" w:sz="0" w:space="0" w:color="auto"/>
        <w:left w:val="none" w:sz="0" w:space="0" w:color="auto"/>
        <w:bottom w:val="none" w:sz="0" w:space="0" w:color="auto"/>
        <w:right w:val="none" w:sz="0" w:space="0" w:color="auto"/>
      </w:divBdr>
      <w:divsChild>
        <w:div w:id="1272132324">
          <w:marLeft w:val="0"/>
          <w:marRight w:val="0"/>
          <w:marTop w:val="0"/>
          <w:marBottom w:val="0"/>
          <w:divBdr>
            <w:top w:val="none" w:sz="0" w:space="0" w:color="auto"/>
            <w:left w:val="none" w:sz="0" w:space="0" w:color="auto"/>
            <w:bottom w:val="none" w:sz="0" w:space="0" w:color="auto"/>
            <w:right w:val="none" w:sz="0" w:space="0" w:color="auto"/>
          </w:divBdr>
          <w:divsChild>
            <w:div w:id="1272132378">
              <w:marLeft w:val="0"/>
              <w:marRight w:val="0"/>
              <w:marTop w:val="0"/>
              <w:marBottom w:val="0"/>
              <w:divBdr>
                <w:top w:val="none" w:sz="0" w:space="0" w:color="auto"/>
                <w:left w:val="none" w:sz="0" w:space="0" w:color="auto"/>
                <w:bottom w:val="none" w:sz="0" w:space="0" w:color="auto"/>
                <w:right w:val="none" w:sz="0" w:space="0" w:color="auto"/>
              </w:divBdr>
              <w:divsChild>
                <w:div w:id="1272132303">
                  <w:marLeft w:val="0"/>
                  <w:marRight w:val="0"/>
                  <w:marTop w:val="0"/>
                  <w:marBottom w:val="0"/>
                  <w:divBdr>
                    <w:top w:val="none" w:sz="0" w:space="0" w:color="auto"/>
                    <w:left w:val="none" w:sz="0" w:space="0" w:color="auto"/>
                    <w:bottom w:val="none" w:sz="0" w:space="0" w:color="auto"/>
                    <w:right w:val="none" w:sz="0" w:space="0" w:color="auto"/>
                  </w:divBdr>
                  <w:divsChild>
                    <w:div w:id="1272132359">
                      <w:marLeft w:val="0"/>
                      <w:marRight w:val="0"/>
                      <w:marTop w:val="0"/>
                      <w:marBottom w:val="0"/>
                      <w:divBdr>
                        <w:top w:val="none" w:sz="0" w:space="0" w:color="auto"/>
                        <w:left w:val="none" w:sz="0" w:space="0" w:color="auto"/>
                        <w:bottom w:val="none" w:sz="0" w:space="0" w:color="auto"/>
                        <w:right w:val="none" w:sz="0" w:space="0" w:color="auto"/>
                      </w:divBdr>
                      <w:divsChild>
                        <w:div w:id="1272132236">
                          <w:marLeft w:val="0"/>
                          <w:marRight w:val="0"/>
                          <w:marTop w:val="0"/>
                          <w:marBottom w:val="0"/>
                          <w:divBdr>
                            <w:top w:val="none" w:sz="0" w:space="0" w:color="auto"/>
                            <w:left w:val="none" w:sz="0" w:space="0" w:color="auto"/>
                            <w:bottom w:val="none" w:sz="0" w:space="0" w:color="auto"/>
                            <w:right w:val="none" w:sz="0" w:space="0" w:color="auto"/>
                          </w:divBdr>
                          <w:divsChild>
                            <w:div w:id="1272132349">
                              <w:marLeft w:val="0"/>
                              <w:marRight w:val="0"/>
                              <w:marTop w:val="0"/>
                              <w:marBottom w:val="0"/>
                              <w:divBdr>
                                <w:top w:val="none" w:sz="0" w:space="0" w:color="auto"/>
                                <w:left w:val="none" w:sz="0" w:space="0" w:color="auto"/>
                                <w:bottom w:val="none" w:sz="0" w:space="0" w:color="auto"/>
                                <w:right w:val="none" w:sz="0" w:space="0" w:color="auto"/>
                              </w:divBdr>
                              <w:divsChild>
                                <w:div w:id="1272132321">
                                  <w:marLeft w:val="0"/>
                                  <w:marRight w:val="0"/>
                                  <w:marTop w:val="0"/>
                                  <w:marBottom w:val="0"/>
                                  <w:divBdr>
                                    <w:top w:val="none" w:sz="0" w:space="0" w:color="auto"/>
                                    <w:left w:val="none" w:sz="0" w:space="0" w:color="auto"/>
                                    <w:bottom w:val="none" w:sz="0" w:space="0" w:color="auto"/>
                                    <w:right w:val="none" w:sz="0" w:space="0" w:color="auto"/>
                                  </w:divBdr>
                                  <w:divsChild>
                                    <w:div w:id="1272132298">
                                      <w:marLeft w:val="0"/>
                                      <w:marRight w:val="0"/>
                                      <w:marTop w:val="0"/>
                                      <w:marBottom w:val="0"/>
                                      <w:divBdr>
                                        <w:top w:val="none" w:sz="0" w:space="0" w:color="auto"/>
                                        <w:left w:val="none" w:sz="0" w:space="0" w:color="auto"/>
                                        <w:bottom w:val="none" w:sz="0" w:space="0" w:color="auto"/>
                                        <w:right w:val="none" w:sz="0" w:space="0" w:color="auto"/>
                                      </w:divBdr>
                                      <w:divsChild>
                                        <w:div w:id="1272132246">
                                          <w:marLeft w:val="0"/>
                                          <w:marRight w:val="0"/>
                                          <w:marTop w:val="0"/>
                                          <w:marBottom w:val="0"/>
                                          <w:divBdr>
                                            <w:top w:val="none" w:sz="0" w:space="0" w:color="auto"/>
                                            <w:left w:val="none" w:sz="0" w:space="0" w:color="auto"/>
                                            <w:bottom w:val="none" w:sz="0" w:space="0" w:color="auto"/>
                                            <w:right w:val="none" w:sz="0" w:space="0" w:color="auto"/>
                                          </w:divBdr>
                                          <w:divsChild>
                                            <w:div w:id="1272132343">
                                              <w:marLeft w:val="0"/>
                                              <w:marRight w:val="0"/>
                                              <w:marTop w:val="0"/>
                                              <w:marBottom w:val="0"/>
                                              <w:divBdr>
                                                <w:top w:val="none" w:sz="0" w:space="0" w:color="auto"/>
                                                <w:left w:val="none" w:sz="0" w:space="0" w:color="auto"/>
                                                <w:bottom w:val="none" w:sz="0" w:space="0" w:color="auto"/>
                                                <w:right w:val="none" w:sz="0" w:space="0" w:color="auto"/>
                                              </w:divBdr>
                                              <w:divsChild>
                                                <w:div w:id="1272132241">
                                                  <w:marLeft w:val="0"/>
                                                  <w:marRight w:val="0"/>
                                                  <w:marTop w:val="0"/>
                                                  <w:marBottom w:val="0"/>
                                                  <w:divBdr>
                                                    <w:top w:val="none" w:sz="0" w:space="0" w:color="auto"/>
                                                    <w:left w:val="none" w:sz="0" w:space="0" w:color="auto"/>
                                                    <w:bottom w:val="none" w:sz="0" w:space="0" w:color="auto"/>
                                                    <w:right w:val="none" w:sz="0" w:space="0" w:color="auto"/>
                                                  </w:divBdr>
                                                </w:div>
                                                <w:div w:id="127213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2132337">
      <w:marLeft w:val="0"/>
      <w:marRight w:val="0"/>
      <w:marTop w:val="0"/>
      <w:marBottom w:val="0"/>
      <w:divBdr>
        <w:top w:val="none" w:sz="0" w:space="0" w:color="auto"/>
        <w:left w:val="none" w:sz="0" w:space="0" w:color="auto"/>
        <w:bottom w:val="none" w:sz="0" w:space="0" w:color="auto"/>
        <w:right w:val="none" w:sz="0" w:space="0" w:color="auto"/>
      </w:divBdr>
      <w:divsChild>
        <w:div w:id="1272132314">
          <w:marLeft w:val="0"/>
          <w:marRight w:val="0"/>
          <w:marTop w:val="0"/>
          <w:marBottom w:val="0"/>
          <w:divBdr>
            <w:top w:val="none" w:sz="0" w:space="0" w:color="auto"/>
            <w:left w:val="none" w:sz="0" w:space="0" w:color="auto"/>
            <w:bottom w:val="none" w:sz="0" w:space="0" w:color="auto"/>
            <w:right w:val="none" w:sz="0" w:space="0" w:color="auto"/>
          </w:divBdr>
          <w:divsChild>
            <w:div w:id="1272132388">
              <w:marLeft w:val="0"/>
              <w:marRight w:val="0"/>
              <w:marTop w:val="0"/>
              <w:marBottom w:val="0"/>
              <w:divBdr>
                <w:top w:val="none" w:sz="0" w:space="0" w:color="auto"/>
                <w:left w:val="none" w:sz="0" w:space="0" w:color="auto"/>
                <w:bottom w:val="none" w:sz="0" w:space="0" w:color="auto"/>
                <w:right w:val="none" w:sz="0" w:space="0" w:color="auto"/>
              </w:divBdr>
              <w:divsChild>
                <w:div w:id="1272132385">
                  <w:marLeft w:val="0"/>
                  <w:marRight w:val="0"/>
                  <w:marTop w:val="0"/>
                  <w:marBottom w:val="0"/>
                  <w:divBdr>
                    <w:top w:val="none" w:sz="0" w:space="0" w:color="auto"/>
                    <w:left w:val="none" w:sz="0" w:space="0" w:color="auto"/>
                    <w:bottom w:val="none" w:sz="0" w:space="0" w:color="auto"/>
                    <w:right w:val="none" w:sz="0" w:space="0" w:color="auto"/>
                  </w:divBdr>
                  <w:divsChild>
                    <w:div w:id="1272132287">
                      <w:marLeft w:val="0"/>
                      <w:marRight w:val="0"/>
                      <w:marTop w:val="0"/>
                      <w:marBottom w:val="0"/>
                      <w:divBdr>
                        <w:top w:val="none" w:sz="0" w:space="0" w:color="auto"/>
                        <w:left w:val="none" w:sz="0" w:space="0" w:color="auto"/>
                        <w:bottom w:val="none" w:sz="0" w:space="0" w:color="auto"/>
                        <w:right w:val="none" w:sz="0" w:space="0" w:color="auto"/>
                      </w:divBdr>
                      <w:divsChild>
                        <w:div w:id="1272132371">
                          <w:marLeft w:val="0"/>
                          <w:marRight w:val="0"/>
                          <w:marTop w:val="0"/>
                          <w:marBottom w:val="0"/>
                          <w:divBdr>
                            <w:top w:val="none" w:sz="0" w:space="0" w:color="auto"/>
                            <w:left w:val="none" w:sz="0" w:space="0" w:color="auto"/>
                            <w:bottom w:val="none" w:sz="0" w:space="0" w:color="auto"/>
                            <w:right w:val="none" w:sz="0" w:space="0" w:color="auto"/>
                          </w:divBdr>
                          <w:divsChild>
                            <w:div w:id="1272132330">
                              <w:marLeft w:val="0"/>
                              <w:marRight w:val="0"/>
                              <w:marTop w:val="0"/>
                              <w:marBottom w:val="0"/>
                              <w:divBdr>
                                <w:top w:val="none" w:sz="0" w:space="0" w:color="auto"/>
                                <w:left w:val="none" w:sz="0" w:space="0" w:color="auto"/>
                                <w:bottom w:val="none" w:sz="0" w:space="0" w:color="auto"/>
                                <w:right w:val="none" w:sz="0" w:space="0" w:color="auto"/>
                              </w:divBdr>
                              <w:divsChild>
                                <w:div w:id="1272132275">
                                  <w:marLeft w:val="0"/>
                                  <w:marRight w:val="0"/>
                                  <w:marTop w:val="0"/>
                                  <w:marBottom w:val="0"/>
                                  <w:divBdr>
                                    <w:top w:val="none" w:sz="0" w:space="0" w:color="auto"/>
                                    <w:left w:val="none" w:sz="0" w:space="0" w:color="auto"/>
                                    <w:bottom w:val="none" w:sz="0" w:space="0" w:color="auto"/>
                                    <w:right w:val="none" w:sz="0" w:space="0" w:color="auto"/>
                                  </w:divBdr>
                                  <w:divsChild>
                                    <w:div w:id="1272132233">
                                      <w:marLeft w:val="0"/>
                                      <w:marRight w:val="0"/>
                                      <w:marTop w:val="0"/>
                                      <w:marBottom w:val="0"/>
                                      <w:divBdr>
                                        <w:top w:val="none" w:sz="0" w:space="0" w:color="auto"/>
                                        <w:left w:val="none" w:sz="0" w:space="0" w:color="auto"/>
                                        <w:bottom w:val="none" w:sz="0" w:space="0" w:color="auto"/>
                                        <w:right w:val="none" w:sz="0" w:space="0" w:color="auto"/>
                                      </w:divBdr>
                                      <w:divsChild>
                                        <w:div w:id="1272132360">
                                          <w:marLeft w:val="0"/>
                                          <w:marRight w:val="0"/>
                                          <w:marTop w:val="0"/>
                                          <w:marBottom w:val="0"/>
                                          <w:divBdr>
                                            <w:top w:val="none" w:sz="0" w:space="0" w:color="auto"/>
                                            <w:left w:val="none" w:sz="0" w:space="0" w:color="auto"/>
                                            <w:bottom w:val="none" w:sz="0" w:space="0" w:color="auto"/>
                                            <w:right w:val="none" w:sz="0" w:space="0" w:color="auto"/>
                                          </w:divBdr>
                                          <w:divsChild>
                                            <w:div w:id="1272132263">
                                              <w:marLeft w:val="0"/>
                                              <w:marRight w:val="0"/>
                                              <w:marTop w:val="0"/>
                                              <w:marBottom w:val="0"/>
                                              <w:divBdr>
                                                <w:top w:val="none" w:sz="0" w:space="0" w:color="auto"/>
                                                <w:left w:val="none" w:sz="0" w:space="0" w:color="auto"/>
                                                <w:bottom w:val="none" w:sz="0" w:space="0" w:color="auto"/>
                                                <w:right w:val="none" w:sz="0" w:space="0" w:color="auto"/>
                                              </w:divBdr>
                                              <w:divsChild>
                                                <w:div w:id="127213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2132346">
      <w:marLeft w:val="0"/>
      <w:marRight w:val="0"/>
      <w:marTop w:val="0"/>
      <w:marBottom w:val="0"/>
      <w:divBdr>
        <w:top w:val="none" w:sz="0" w:space="0" w:color="auto"/>
        <w:left w:val="none" w:sz="0" w:space="0" w:color="auto"/>
        <w:bottom w:val="none" w:sz="0" w:space="0" w:color="auto"/>
        <w:right w:val="none" w:sz="0" w:space="0" w:color="auto"/>
      </w:divBdr>
      <w:divsChild>
        <w:div w:id="1272132271">
          <w:marLeft w:val="0"/>
          <w:marRight w:val="0"/>
          <w:marTop w:val="0"/>
          <w:marBottom w:val="0"/>
          <w:divBdr>
            <w:top w:val="none" w:sz="0" w:space="0" w:color="auto"/>
            <w:left w:val="none" w:sz="0" w:space="0" w:color="auto"/>
            <w:bottom w:val="none" w:sz="0" w:space="0" w:color="auto"/>
            <w:right w:val="none" w:sz="0" w:space="0" w:color="auto"/>
          </w:divBdr>
          <w:divsChild>
            <w:div w:id="1272132251">
              <w:marLeft w:val="0"/>
              <w:marRight w:val="0"/>
              <w:marTop w:val="0"/>
              <w:marBottom w:val="0"/>
              <w:divBdr>
                <w:top w:val="none" w:sz="0" w:space="0" w:color="auto"/>
                <w:left w:val="none" w:sz="0" w:space="0" w:color="auto"/>
                <w:bottom w:val="none" w:sz="0" w:space="0" w:color="auto"/>
                <w:right w:val="none" w:sz="0" w:space="0" w:color="auto"/>
              </w:divBdr>
              <w:divsChild>
                <w:div w:id="1272132374">
                  <w:marLeft w:val="0"/>
                  <w:marRight w:val="0"/>
                  <w:marTop w:val="0"/>
                  <w:marBottom w:val="0"/>
                  <w:divBdr>
                    <w:top w:val="none" w:sz="0" w:space="0" w:color="auto"/>
                    <w:left w:val="none" w:sz="0" w:space="0" w:color="auto"/>
                    <w:bottom w:val="none" w:sz="0" w:space="0" w:color="auto"/>
                    <w:right w:val="none" w:sz="0" w:space="0" w:color="auto"/>
                  </w:divBdr>
                  <w:divsChild>
                    <w:div w:id="1272132370">
                      <w:marLeft w:val="0"/>
                      <w:marRight w:val="0"/>
                      <w:marTop w:val="0"/>
                      <w:marBottom w:val="0"/>
                      <w:divBdr>
                        <w:top w:val="none" w:sz="0" w:space="0" w:color="auto"/>
                        <w:left w:val="none" w:sz="0" w:space="0" w:color="auto"/>
                        <w:bottom w:val="none" w:sz="0" w:space="0" w:color="auto"/>
                        <w:right w:val="none" w:sz="0" w:space="0" w:color="auto"/>
                      </w:divBdr>
                      <w:divsChild>
                        <w:div w:id="1272132376">
                          <w:marLeft w:val="0"/>
                          <w:marRight w:val="0"/>
                          <w:marTop w:val="0"/>
                          <w:marBottom w:val="0"/>
                          <w:divBdr>
                            <w:top w:val="none" w:sz="0" w:space="0" w:color="auto"/>
                            <w:left w:val="none" w:sz="0" w:space="0" w:color="auto"/>
                            <w:bottom w:val="none" w:sz="0" w:space="0" w:color="auto"/>
                            <w:right w:val="none" w:sz="0" w:space="0" w:color="auto"/>
                          </w:divBdr>
                          <w:divsChild>
                            <w:div w:id="1272132294">
                              <w:marLeft w:val="0"/>
                              <w:marRight w:val="0"/>
                              <w:marTop w:val="0"/>
                              <w:marBottom w:val="0"/>
                              <w:divBdr>
                                <w:top w:val="none" w:sz="0" w:space="0" w:color="auto"/>
                                <w:left w:val="none" w:sz="0" w:space="0" w:color="auto"/>
                                <w:bottom w:val="none" w:sz="0" w:space="0" w:color="auto"/>
                                <w:right w:val="none" w:sz="0" w:space="0" w:color="auto"/>
                              </w:divBdr>
                              <w:divsChild>
                                <w:div w:id="1272132353">
                                  <w:marLeft w:val="0"/>
                                  <w:marRight w:val="0"/>
                                  <w:marTop w:val="0"/>
                                  <w:marBottom w:val="0"/>
                                  <w:divBdr>
                                    <w:top w:val="none" w:sz="0" w:space="0" w:color="auto"/>
                                    <w:left w:val="none" w:sz="0" w:space="0" w:color="auto"/>
                                    <w:bottom w:val="none" w:sz="0" w:space="0" w:color="auto"/>
                                    <w:right w:val="none" w:sz="0" w:space="0" w:color="auto"/>
                                  </w:divBdr>
                                  <w:divsChild>
                                    <w:div w:id="1272132357">
                                      <w:marLeft w:val="0"/>
                                      <w:marRight w:val="0"/>
                                      <w:marTop w:val="0"/>
                                      <w:marBottom w:val="0"/>
                                      <w:divBdr>
                                        <w:top w:val="none" w:sz="0" w:space="0" w:color="auto"/>
                                        <w:left w:val="none" w:sz="0" w:space="0" w:color="auto"/>
                                        <w:bottom w:val="none" w:sz="0" w:space="0" w:color="auto"/>
                                        <w:right w:val="none" w:sz="0" w:space="0" w:color="auto"/>
                                      </w:divBdr>
                                      <w:divsChild>
                                        <w:div w:id="1272132262">
                                          <w:marLeft w:val="0"/>
                                          <w:marRight w:val="0"/>
                                          <w:marTop w:val="0"/>
                                          <w:marBottom w:val="0"/>
                                          <w:divBdr>
                                            <w:top w:val="none" w:sz="0" w:space="0" w:color="auto"/>
                                            <w:left w:val="none" w:sz="0" w:space="0" w:color="auto"/>
                                            <w:bottom w:val="none" w:sz="0" w:space="0" w:color="auto"/>
                                            <w:right w:val="none" w:sz="0" w:space="0" w:color="auto"/>
                                          </w:divBdr>
                                          <w:divsChild>
                                            <w:div w:id="1272132239">
                                              <w:marLeft w:val="0"/>
                                              <w:marRight w:val="0"/>
                                              <w:marTop w:val="0"/>
                                              <w:marBottom w:val="0"/>
                                              <w:divBdr>
                                                <w:top w:val="none" w:sz="0" w:space="0" w:color="auto"/>
                                                <w:left w:val="none" w:sz="0" w:space="0" w:color="auto"/>
                                                <w:bottom w:val="none" w:sz="0" w:space="0" w:color="auto"/>
                                                <w:right w:val="none" w:sz="0" w:space="0" w:color="auto"/>
                                              </w:divBdr>
                                              <w:divsChild>
                                                <w:div w:id="1272132279">
                                                  <w:marLeft w:val="0"/>
                                                  <w:marRight w:val="0"/>
                                                  <w:marTop w:val="0"/>
                                                  <w:marBottom w:val="0"/>
                                                  <w:divBdr>
                                                    <w:top w:val="none" w:sz="0" w:space="0" w:color="auto"/>
                                                    <w:left w:val="none" w:sz="0" w:space="0" w:color="auto"/>
                                                    <w:bottom w:val="none" w:sz="0" w:space="0" w:color="auto"/>
                                                    <w:right w:val="none" w:sz="0" w:space="0" w:color="auto"/>
                                                  </w:divBdr>
                                                  <w:divsChild>
                                                    <w:div w:id="1272132318">
                                                      <w:marLeft w:val="0"/>
                                                      <w:marRight w:val="0"/>
                                                      <w:marTop w:val="0"/>
                                                      <w:marBottom w:val="0"/>
                                                      <w:divBdr>
                                                        <w:top w:val="none" w:sz="0" w:space="0" w:color="auto"/>
                                                        <w:left w:val="none" w:sz="0" w:space="0" w:color="auto"/>
                                                        <w:bottom w:val="none" w:sz="0" w:space="0" w:color="auto"/>
                                                        <w:right w:val="none" w:sz="0" w:space="0" w:color="auto"/>
                                                      </w:divBdr>
                                                    </w:div>
                                                    <w:div w:id="1272132340">
                                                      <w:marLeft w:val="0"/>
                                                      <w:marRight w:val="0"/>
                                                      <w:marTop w:val="0"/>
                                                      <w:marBottom w:val="0"/>
                                                      <w:divBdr>
                                                        <w:top w:val="none" w:sz="0" w:space="0" w:color="auto"/>
                                                        <w:left w:val="none" w:sz="0" w:space="0" w:color="auto"/>
                                                        <w:bottom w:val="none" w:sz="0" w:space="0" w:color="auto"/>
                                                        <w:right w:val="none" w:sz="0" w:space="0" w:color="auto"/>
                                                      </w:divBdr>
                                                    </w:div>
                                                  </w:divsChild>
                                                </w:div>
                                                <w:div w:id="1272132341">
                                                  <w:marLeft w:val="0"/>
                                                  <w:marRight w:val="0"/>
                                                  <w:marTop w:val="0"/>
                                                  <w:marBottom w:val="0"/>
                                                  <w:divBdr>
                                                    <w:top w:val="none" w:sz="0" w:space="0" w:color="auto"/>
                                                    <w:left w:val="none" w:sz="0" w:space="0" w:color="auto"/>
                                                    <w:bottom w:val="none" w:sz="0" w:space="0" w:color="auto"/>
                                                    <w:right w:val="none" w:sz="0" w:space="0" w:color="auto"/>
                                                  </w:divBdr>
                                                  <w:divsChild>
                                                    <w:div w:id="1272132250">
                                                      <w:marLeft w:val="0"/>
                                                      <w:marRight w:val="0"/>
                                                      <w:marTop w:val="0"/>
                                                      <w:marBottom w:val="0"/>
                                                      <w:divBdr>
                                                        <w:top w:val="none" w:sz="0" w:space="0" w:color="auto"/>
                                                        <w:left w:val="none" w:sz="0" w:space="0" w:color="auto"/>
                                                        <w:bottom w:val="none" w:sz="0" w:space="0" w:color="auto"/>
                                                        <w:right w:val="none" w:sz="0" w:space="0" w:color="auto"/>
                                                      </w:divBdr>
                                                    </w:div>
                                                    <w:div w:id="1272132289">
                                                      <w:marLeft w:val="0"/>
                                                      <w:marRight w:val="0"/>
                                                      <w:marTop w:val="0"/>
                                                      <w:marBottom w:val="0"/>
                                                      <w:divBdr>
                                                        <w:top w:val="none" w:sz="0" w:space="0" w:color="auto"/>
                                                        <w:left w:val="none" w:sz="0" w:space="0" w:color="auto"/>
                                                        <w:bottom w:val="none" w:sz="0" w:space="0" w:color="auto"/>
                                                        <w:right w:val="none" w:sz="0" w:space="0" w:color="auto"/>
                                                      </w:divBdr>
                                                    </w:div>
                                                  </w:divsChild>
                                                </w:div>
                                                <w:div w:id="1272132386">
                                                  <w:marLeft w:val="0"/>
                                                  <w:marRight w:val="0"/>
                                                  <w:marTop w:val="0"/>
                                                  <w:marBottom w:val="0"/>
                                                  <w:divBdr>
                                                    <w:top w:val="none" w:sz="0" w:space="0" w:color="auto"/>
                                                    <w:left w:val="none" w:sz="0" w:space="0" w:color="auto"/>
                                                    <w:bottom w:val="none" w:sz="0" w:space="0" w:color="auto"/>
                                                    <w:right w:val="none" w:sz="0" w:space="0" w:color="auto"/>
                                                  </w:divBdr>
                                                  <w:divsChild>
                                                    <w:div w:id="1272132257">
                                                      <w:marLeft w:val="0"/>
                                                      <w:marRight w:val="0"/>
                                                      <w:marTop w:val="0"/>
                                                      <w:marBottom w:val="0"/>
                                                      <w:divBdr>
                                                        <w:top w:val="none" w:sz="0" w:space="0" w:color="auto"/>
                                                        <w:left w:val="none" w:sz="0" w:space="0" w:color="auto"/>
                                                        <w:bottom w:val="none" w:sz="0" w:space="0" w:color="auto"/>
                                                        <w:right w:val="none" w:sz="0" w:space="0" w:color="auto"/>
                                                      </w:divBdr>
                                                    </w:div>
                                                    <w:div w:id="127213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2132348">
      <w:marLeft w:val="0"/>
      <w:marRight w:val="0"/>
      <w:marTop w:val="0"/>
      <w:marBottom w:val="0"/>
      <w:divBdr>
        <w:top w:val="none" w:sz="0" w:space="0" w:color="auto"/>
        <w:left w:val="none" w:sz="0" w:space="0" w:color="auto"/>
        <w:bottom w:val="none" w:sz="0" w:space="0" w:color="auto"/>
        <w:right w:val="none" w:sz="0" w:space="0" w:color="auto"/>
      </w:divBdr>
      <w:divsChild>
        <w:div w:id="1272132342">
          <w:marLeft w:val="0"/>
          <w:marRight w:val="0"/>
          <w:marTop w:val="0"/>
          <w:marBottom w:val="0"/>
          <w:divBdr>
            <w:top w:val="none" w:sz="0" w:space="0" w:color="auto"/>
            <w:left w:val="none" w:sz="0" w:space="0" w:color="auto"/>
            <w:bottom w:val="none" w:sz="0" w:space="0" w:color="auto"/>
            <w:right w:val="none" w:sz="0" w:space="0" w:color="auto"/>
          </w:divBdr>
          <w:divsChild>
            <w:div w:id="1272132238">
              <w:marLeft w:val="0"/>
              <w:marRight w:val="0"/>
              <w:marTop w:val="0"/>
              <w:marBottom w:val="0"/>
              <w:divBdr>
                <w:top w:val="none" w:sz="0" w:space="0" w:color="auto"/>
                <w:left w:val="none" w:sz="0" w:space="0" w:color="auto"/>
                <w:bottom w:val="none" w:sz="0" w:space="0" w:color="auto"/>
                <w:right w:val="none" w:sz="0" w:space="0" w:color="auto"/>
              </w:divBdr>
              <w:divsChild>
                <w:div w:id="1272132356">
                  <w:marLeft w:val="0"/>
                  <w:marRight w:val="0"/>
                  <w:marTop w:val="0"/>
                  <w:marBottom w:val="0"/>
                  <w:divBdr>
                    <w:top w:val="none" w:sz="0" w:space="0" w:color="auto"/>
                    <w:left w:val="none" w:sz="0" w:space="0" w:color="auto"/>
                    <w:bottom w:val="none" w:sz="0" w:space="0" w:color="auto"/>
                    <w:right w:val="none" w:sz="0" w:space="0" w:color="auto"/>
                  </w:divBdr>
                  <w:divsChild>
                    <w:div w:id="1272132322">
                      <w:marLeft w:val="0"/>
                      <w:marRight w:val="0"/>
                      <w:marTop w:val="0"/>
                      <w:marBottom w:val="0"/>
                      <w:divBdr>
                        <w:top w:val="none" w:sz="0" w:space="0" w:color="auto"/>
                        <w:left w:val="none" w:sz="0" w:space="0" w:color="auto"/>
                        <w:bottom w:val="none" w:sz="0" w:space="0" w:color="auto"/>
                        <w:right w:val="none" w:sz="0" w:space="0" w:color="auto"/>
                      </w:divBdr>
                      <w:divsChild>
                        <w:div w:id="1272132351">
                          <w:marLeft w:val="0"/>
                          <w:marRight w:val="0"/>
                          <w:marTop w:val="0"/>
                          <w:marBottom w:val="0"/>
                          <w:divBdr>
                            <w:top w:val="none" w:sz="0" w:space="0" w:color="auto"/>
                            <w:left w:val="none" w:sz="0" w:space="0" w:color="auto"/>
                            <w:bottom w:val="none" w:sz="0" w:space="0" w:color="auto"/>
                            <w:right w:val="none" w:sz="0" w:space="0" w:color="auto"/>
                          </w:divBdr>
                          <w:divsChild>
                            <w:div w:id="1272132369">
                              <w:marLeft w:val="0"/>
                              <w:marRight w:val="0"/>
                              <w:marTop w:val="0"/>
                              <w:marBottom w:val="0"/>
                              <w:divBdr>
                                <w:top w:val="none" w:sz="0" w:space="0" w:color="auto"/>
                                <w:left w:val="none" w:sz="0" w:space="0" w:color="auto"/>
                                <w:bottom w:val="none" w:sz="0" w:space="0" w:color="auto"/>
                                <w:right w:val="none" w:sz="0" w:space="0" w:color="auto"/>
                              </w:divBdr>
                              <w:divsChild>
                                <w:div w:id="1272132354">
                                  <w:marLeft w:val="0"/>
                                  <w:marRight w:val="0"/>
                                  <w:marTop w:val="0"/>
                                  <w:marBottom w:val="0"/>
                                  <w:divBdr>
                                    <w:top w:val="none" w:sz="0" w:space="0" w:color="auto"/>
                                    <w:left w:val="none" w:sz="0" w:space="0" w:color="auto"/>
                                    <w:bottom w:val="none" w:sz="0" w:space="0" w:color="auto"/>
                                    <w:right w:val="none" w:sz="0" w:space="0" w:color="auto"/>
                                  </w:divBdr>
                                  <w:divsChild>
                                    <w:div w:id="1272132309">
                                      <w:marLeft w:val="0"/>
                                      <w:marRight w:val="0"/>
                                      <w:marTop w:val="0"/>
                                      <w:marBottom w:val="0"/>
                                      <w:divBdr>
                                        <w:top w:val="none" w:sz="0" w:space="0" w:color="auto"/>
                                        <w:left w:val="none" w:sz="0" w:space="0" w:color="auto"/>
                                        <w:bottom w:val="none" w:sz="0" w:space="0" w:color="auto"/>
                                        <w:right w:val="none" w:sz="0" w:space="0" w:color="auto"/>
                                      </w:divBdr>
                                      <w:divsChild>
                                        <w:div w:id="1272132308">
                                          <w:marLeft w:val="0"/>
                                          <w:marRight w:val="0"/>
                                          <w:marTop w:val="0"/>
                                          <w:marBottom w:val="0"/>
                                          <w:divBdr>
                                            <w:top w:val="none" w:sz="0" w:space="0" w:color="auto"/>
                                            <w:left w:val="none" w:sz="0" w:space="0" w:color="auto"/>
                                            <w:bottom w:val="none" w:sz="0" w:space="0" w:color="auto"/>
                                            <w:right w:val="none" w:sz="0" w:space="0" w:color="auto"/>
                                          </w:divBdr>
                                          <w:divsChild>
                                            <w:div w:id="1272132365">
                                              <w:marLeft w:val="0"/>
                                              <w:marRight w:val="0"/>
                                              <w:marTop w:val="0"/>
                                              <w:marBottom w:val="0"/>
                                              <w:divBdr>
                                                <w:top w:val="none" w:sz="0" w:space="0" w:color="auto"/>
                                                <w:left w:val="none" w:sz="0" w:space="0" w:color="auto"/>
                                                <w:bottom w:val="none" w:sz="0" w:space="0" w:color="auto"/>
                                                <w:right w:val="none" w:sz="0" w:space="0" w:color="auto"/>
                                              </w:divBdr>
                                              <w:divsChild>
                                                <w:div w:id="1272132280">
                                                  <w:marLeft w:val="0"/>
                                                  <w:marRight w:val="0"/>
                                                  <w:marTop w:val="0"/>
                                                  <w:marBottom w:val="0"/>
                                                  <w:divBdr>
                                                    <w:top w:val="none" w:sz="0" w:space="0" w:color="auto"/>
                                                    <w:left w:val="none" w:sz="0" w:space="0" w:color="auto"/>
                                                    <w:bottom w:val="none" w:sz="0" w:space="0" w:color="auto"/>
                                                    <w:right w:val="none" w:sz="0" w:space="0" w:color="auto"/>
                                                  </w:divBdr>
                                                  <w:divsChild>
                                                    <w:div w:id="1272132362">
                                                      <w:marLeft w:val="0"/>
                                                      <w:marRight w:val="0"/>
                                                      <w:marTop w:val="0"/>
                                                      <w:marBottom w:val="0"/>
                                                      <w:divBdr>
                                                        <w:top w:val="none" w:sz="0" w:space="0" w:color="auto"/>
                                                        <w:left w:val="none" w:sz="0" w:space="0" w:color="auto"/>
                                                        <w:bottom w:val="none" w:sz="0" w:space="0" w:color="auto"/>
                                                        <w:right w:val="none" w:sz="0" w:space="0" w:color="auto"/>
                                                      </w:divBdr>
                                                    </w:div>
                                                    <w:div w:id="127213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2132375">
      <w:marLeft w:val="0"/>
      <w:marRight w:val="0"/>
      <w:marTop w:val="0"/>
      <w:marBottom w:val="0"/>
      <w:divBdr>
        <w:top w:val="none" w:sz="0" w:space="0" w:color="auto"/>
        <w:left w:val="none" w:sz="0" w:space="0" w:color="auto"/>
        <w:bottom w:val="none" w:sz="0" w:space="0" w:color="auto"/>
        <w:right w:val="none" w:sz="0" w:space="0" w:color="auto"/>
      </w:divBdr>
      <w:divsChild>
        <w:div w:id="1272132320">
          <w:marLeft w:val="0"/>
          <w:marRight w:val="0"/>
          <w:marTop w:val="0"/>
          <w:marBottom w:val="0"/>
          <w:divBdr>
            <w:top w:val="none" w:sz="0" w:space="0" w:color="auto"/>
            <w:left w:val="none" w:sz="0" w:space="0" w:color="auto"/>
            <w:bottom w:val="none" w:sz="0" w:space="0" w:color="auto"/>
            <w:right w:val="none" w:sz="0" w:space="0" w:color="auto"/>
          </w:divBdr>
          <w:divsChild>
            <w:div w:id="1272132270">
              <w:marLeft w:val="0"/>
              <w:marRight w:val="0"/>
              <w:marTop w:val="0"/>
              <w:marBottom w:val="0"/>
              <w:divBdr>
                <w:top w:val="none" w:sz="0" w:space="0" w:color="auto"/>
                <w:left w:val="none" w:sz="0" w:space="0" w:color="auto"/>
                <w:bottom w:val="none" w:sz="0" w:space="0" w:color="auto"/>
                <w:right w:val="none" w:sz="0" w:space="0" w:color="auto"/>
              </w:divBdr>
              <w:divsChild>
                <w:div w:id="1272132352">
                  <w:marLeft w:val="0"/>
                  <w:marRight w:val="0"/>
                  <w:marTop w:val="0"/>
                  <w:marBottom w:val="0"/>
                  <w:divBdr>
                    <w:top w:val="none" w:sz="0" w:space="0" w:color="auto"/>
                    <w:left w:val="none" w:sz="0" w:space="0" w:color="auto"/>
                    <w:bottom w:val="none" w:sz="0" w:space="0" w:color="auto"/>
                    <w:right w:val="none" w:sz="0" w:space="0" w:color="auto"/>
                  </w:divBdr>
                  <w:divsChild>
                    <w:div w:id="1272132338">
                      <w:marLeft w:val="0"/>
                      <w:marRight w:val="0"/>
                      <w:marTop w:val="0"/>
                      <w:marBottom w:val="0"/>
                      <w:divBdr>
                        <w:top w:val="none" w:sz="0" w:space="0" w:color="auto"/>
                        <w:left w:val="none" w:sz="0" w:space="0" w:color="auto"/>
                        <w:bottom w:val="none" w:sz="0" w:space="0" w:color="auto"/>
                        <w:right w:val="none" w:sz="0" w:space="0" w:color="auto"/>
                      </w:divBdr>
                      <w:divsChild>
                        <w:div w:id="1272132390">
                          <w:marLeft w:val="0"/>
                          <w:marRight w:val="0"/>
                          <w:marTop w:val="0"/>
                          <w:marBottom w:val="0"/>
                          <w:divBdr>
                            <w:top w:val="none" w:sz="0" w:space="0" w:color="auto"/>
                            <w:left w:val="none" w:sz="0" w:space="0" w:color="auto"/>
                            <w:bottom w:val="none" w:sz="0" w:space="0" w:color="auto"/>
                            <w:right w:val="none" w:sz="0" w:space="0" w:color="auto"/>
                          </w:divBdr>
                          <w:divsChild>
                            <w:div w:id="1272132327">
                              <w:marLeft w:val="0"/>
                              <w:marRight w:val="0"/>
                              <w:marTop w:val="0"/>
                              <w:marBottom w:val="0"/>
                              <w:divBdr>
                                <w:top w:val="none" w:sz="0" w:space="0" w:color="auto"/>
                                <w:left w:val="none" w:sz="0" w:space="0" w:color="auto"/>
                                <w:bottom w:val="none" w:sz="0" w:space="0" w:color="auto"/>
                                <w:right w:val="none" w:sz="0" w:space="0" w:color="auto"/>
                              </w:divBdr>
                              <w:divsChild>
                                <w:div w:id="1272132297">
                                  <w:marLeft w:val="0"/>
                                  <w:marRight w:val="0"/>
                                  <w:marTop w:val="0"/>
                                  <w:marBottom w:val="0"/>
                                  <w:divBdr>
                                    <w:top w:val="none" w:sz="0" w:space="0" w:color="auto"/>
                                    <w:left w:val="none" w:sz="0" w:space="0" w:color="auto"/>
                                    <w:bottom w:val="none" w:sz="0" w:space="0" w:color="auto"/>
                                    <w:right w:val="none" w:sz="0" w:space="0" w:color="auto"/>
                                  </w:divBdr>
                                  <w:divsChild>
                                    <w:div w:id="1272132291">
                                      <w:marLeft w:val="0"/>
                                      <w:marRight w:val="0"/>
                                      <w:marTop w:val="0"/>
                                      <w:marBottom w:val="0"/>
                                      <w:divBdr>
                                        <w:top w:val="none" w:sz="0" w:space="0" w:color="auto"/>
                                        <w:left w:val="none" w:sz="0" w:space="0" w:color="auto"/>
                                        <w:bottom w:val="none" w:sz="0" w:space="0" w:color="auto"/>
                                        <w:right w:val="none" w:sz="0" w:space="0" w:color="auto"/>
                                      </w:divBdr>
                                      <w:divsChild>
                                        <w:div w:id="1272132307">
                                          <w:marLeft w:val="0"/>
                                          <w:marRight w:val="0"/>
                                          <w:marTop w:val="0"/>
                                          <w:marBottom w:val="0"/>
                                          <w:divBdr>
                                            <w:top w:val="none" w:sz="0" w:space="0" w:color="auto"/>
                                            <w:left w:val="none" w:sz="0" w:space="0" w:color="auto"/>
                                            <w:bottom w:val="none" w:sz="0" w:space="0" w:color="auto"/>
                                            <w:right w:val="none" w:sz="0" w:space="0" w:color="auto"/>
                                          </w:divBdr>
                                          <w:divsChild>
                                            <w:div w:id="1272132315">
                                              <w:marLeft w:val="0"/>
                                              <w:marRight w:val="0"/>
                                              <w:marTop w:val="0"/>
                                              <w:marBottom w:val="0"/>
                                              <w:divBdr>
                                                <w:top w:val="none" w:sz="0" w:space="0" w:color="auto"/>
                                                <w:left w:val="none" w:sz="0" w:space="0" w:color="auto"/>
                                                <w:bottom w:val="none" w:sz="0" w:space="0" w:color="auto"/>
                                                <w:right w:val="none" w:sz="0" w:space="0" w:color="auto"/>
                                              </w:divBdr>
                                              <w:divsChild>
                                                <w:div w:id="1272132283">
                                                  <w:marLeft w:val="0"/>
                                                  <w:marRight w:val="0"/>
                                                  <w:marTop w:val="0"/>
                                                  <w:marBottom w:val="0"/>
                                                  <w:divBdr>
                                                    <w:top w:val="none" w:sz="0" w:space="0" w:color="auto"/>
                                                    <w:left w:val="none" w:sz="0" w:space="0" w:color="auto"/>
                                                    <w:bottom w:val="none" w:sz="0" w:space="0" w:color="auto"/>
                                                    <w:right w:val="none" w:sz="0" w:space="0" w:color="auto"/>
                                                  </w:divBdr>
                                                  <w:divsChild>
                                                    <w:div w:id="1272132317">
                                                      <w:marLeft w:val="0"/>
                                                      <w:marRight w:val="0"/>
                                                      <w:marTop w:val="0"/>
                                                      <w:marBottom w:val="0"/>
                                                      <w:divBdr>
                                                        <w:top w:val="none" w:sz="0" w:space="0" w:color="auto"/>
                                                        <w:left w:val="none" w:sz="0" w:space="0" w:color="auto"/>
                                                        <w:bottom w:val="none" w:sz="0" w:space="0" w:color="auto"/>
                                                        <w:right w:val="none" w:sz="0" w:space="0" w:color="auto"/>
                                                      </w:divBdr>
                                                    </w:div>
                                                    <w:div w:id="1272132325">
                                                      <w:marLeft w:val="0"/>
                                                      <w:marRight w:val="0"/>
                                                      <w:marTop w:val="0"/>
                                                      <w:marBottom w:val="0"/>
                                                      <w:divBdr>
                                                        <w:top w:val="none" w:sz="0" w:space="0" w:color="auto"/>
                                                        <w:left w:val="none" w:sz="0" w:space="0" w:color="auto"/>
                                                        <w:bottom w:val="none" w:sz="0" w:space="0" w:color="auto"/>
                                                        <w:right w:val="none" w:sz="0" w:space="0" w:color="auto"/>
                                                      </w:divBdr>
                                                    </w:div>
                                                  </w:divsChild>
                                                </w:div>
                                                <w:div w:id="1272132311">
                                                  <w:marLeft w:val="0"/>
                                                  <w:marRight w:val="0"/>
                                                  <w:marTop w:val="0"/>
                                                  <w:marBottom w:val="0"/>
                                                  <w:divBdr>
                                                    <w:top w:val="none" w:sz="0" w:space="0" w:color="auto"/>
                                                    <w:left w:val="none" w:sz="0" w:space="0" w:color="auto"/>
                                                    <w:bottom w:val="none" w:sz="0" w:space="0" w:color="auto"/>
                                                    <w:right w:val="none" w:sz="0" w:space="0" w:color="auto"/>
                                                  </w:divBdr>
                                                  <w:divsChild>
                                                    <w:div w:id="1272132235">
                                                      <w:marLeft w:val="0"/>
                                                      <w:marRight w:val="0"/>
                                                      <w:marTop w:val="0"/>
                                                      <w:marBottom w:val="0"/>
                                                      <w:divBdr>
                                                        <w:top w:val="none" w:sz="0" w:space="0" w:color="auto"/>
                                                        <w:left w:val="none" w:sz="0" w:space="0" w:color="auto"/>
                                                        <w:bottom w:val="none" w:sz="0" w:space="0" w:color="auto"/>
                                                        <w:right w:val="none" w:sz="0" w:space="0" w:color="auto"/>
                                                      </w:divBdr>
                                                    </w:div>
                                                    <w:div w:id="1272132329">
                                                      <w:marLeft w:val="0"/>
                                                      <w:marRight w:val="0"/>
                                                      <w:marTop w:val="0"/>
                                                      <w:marBottom w:val="0"/>
                                                      <w:divBdr>
                                                        <w:top w:val="none" w:sz="0" w:space="0" w:color="auto"/>
                                                        <w:left w:val="none" w:sz="0" w:space="0" w:color="auto"/>
                                                        <w:bottom w:val="none" w:sz="0" w:space="0" w:color="auto"/>
                                                        <w:right w:val="none" w:sz="0" w:space="0" w:color="auto"/>
                                                      </w:divBdr>
                                                    </w:div>
                                                  </w:divsChild>
                                                </w:div>
                                                <w:div w:id="1272132347">
                                                  <w:marLeft w:val="0"/>
                                                  <w:marRight w:val="0"/>
                                                  <w:marTop w:val="0"/>
                                                  <w:marBottom w:val="0"/>
                                                  <w:divBdr>
                                                    <w:top w:val="none" w:sz="0" w:space="0" w:color="auto"/>
                                                    <w:left w:val="none" w:sz="0" w:space="0" w:color="auto"/>
                                                    <w:bottom w:val="none" w:sz="0" w:space="0" w:color="auto"/>
                                                    <w:right w:val="none" w:sz="0" w:space="0" w:color="auto"/>
                                                  </w:divBdr>
                                                  <w:divsChild>
                                                    <w:div w:id="1272132234">
                                                      <w:marLeft w:val="0"/>
                                                      <w:marRight w:val="0"/>
                                                      <w:marTop w:val="0"/>
                                                      <w:marBottom w:val="0"/>
                                                      <w:divBdr>
                                                        <w:top w:val="none" w:sz="0" w:space="0" w:color="auto"/>
                                                        <w:left w:val="none" w:sz="0" w:space="0" w:color="auto"/>
                                                        <w:bottom w:val="none" w:sz="0" w:space="0" w:color="auto"/>
                                                        <w:right w:val="none" w:sz="0" w:space="0" w:color="auto"/>
                                                      </w:divBdr>
                                                    </w:div>
                                                    <w:div w:id="12721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2132381">
      <w:marLeft w:val="0"/>
      <w:marRight w:val="0"/>
      <w:marTop w:val="0"/>
      <w:marBottom w:val="0"/>
      <w:divBdr>
        <w:top w:val="none" w:sz="0" w:space="0" w:color="auto"/>
        <w:left w:val="none" w:sz="0" w:space="0" w:color="auto"/>
        <w:bottom w:val="none" w:sz="0" w:space="0" w:color="auto"/>
        <w:right w:val="none" w:sz="0" w:space="0" w:color="auto"/>
      </w:divBdr>
      <w:divsChild>
        <w:div w:id="1272132366">
          <w:marLeft w:val="0"/>
          <w:marRight w:val="0"/>
          <w:marTop w:val="0"/>
          <w:marBottom w:val="0"/>
          <w:divBdr>
            <w:top w:val="none" w:sz="0" w:space="0" w:color="auto"/>
            <w:left w:val="none" w:sz="0" w:space="0" w:color="auto"/>
            <w:bottom w:val="none" w:sz="0" w:space="0" w:color="auto"/>
            <w:right w:val="none" w:sz="0" w:space="0" w:color="auto"/>
          </w:divBdr>
          <w:divsChild>
            <w:div w:id="1272132277">
              <w:marLeft w:val="0"/>
              <w:marRight w:val="0"/>
              <w:marTop w:val="0"/>
              <w:marBottom w:val="0"/>
              <w:divBdr>
                <w:top w:val="none" w:sz="0" w:space="0" w:color="auto"/>
                <w:left w:val="none" w:sz="0" w:space="0" w:color="auto"/>
                <w:bottom w:val="none" w:sz="0" w:space="0" w:color="auto"/>
                <w:right w:val="none" w:sz="0" w:space="0" w:color="auto"/>
              </w:divBdr>
              <w:divsChild>
                <w:div w:id="1272132256">
                  <w:marLeft w:val="0"/>
                  <w:marRight w:val="0"/>
                  <w:marTop w:val="0"/>
                  <w:marBottom w:val="0"/>
                  <w:divBdr>
                    <w:top w:val="none" w:sz="0" w:space="0" w:color="auto"/>
                    <w:left w:val="none" w:sz="0" w:space="0" w:color="auto"/>
                    <w:bottom w:val="none" w:sz="0" w:space="0" w:color="auto"/>
                    <w:right w:val="none" w:sz="0" w:space="0" w:color="auto"/>
                  </w:divBdr>
                  <w:divsChild>
                    <w:div w:id="1272132292">
                      <w:marLeft w:val="0"/>
                      <w:marRight w:val="0"/>
                      <w:marTop w:val="0"/>
                      <w:marBottom w:val="0"/>
                      <w:divBdr>
                        <w:top w:val="none" w:sz="0" w:space="0" w:color="auto"/>
                        <w:left w:val="none" w:sz="0" w:space="0" w:color="auto"/>
                        <w:bottom w:val="none" w:sz="0" w:space="0" w:color="auto"/>
                        <w:right w:val="none" w:sz="0" w:space="0" w:color="auto"/>
                      </w:divBdr>
                      <w:divsChild>
                        <w:div w:id="1272132380">
                          <w:marLeft w:val="0"/>
                          <w:marRight w:val="0"/>
                          <w:marTop w:val="0"/>
                          <w:marBottom w:val="0"/>
                          <w:divBdr>
                            <w:top w:val="none" w:sz="0" w:space="0" w:color="auto"/>
                            <w:left w:val="none" w:sz="0" w:space="0" w:color="auto"/>
                            <w:bottom w:val="none" w:sz="0" w:space="0" w:color="auto"/>
                            <w:right w:val="none" w:sz="0" w:space="0" w:color="auto"/>
                          </w:divBdr>
                          <w:divsChild>
                            <w:div w:id="1272132301">
                              <w:marLeft w:val="0"/>
                              <w:marRight w:val="0"/>
                              <w:marTop w:val="0"/>
                              <w:marBottom w:val="0"/>
                              <w:divBdr>
                                <w:top w:val="none" w:sz="0" w:space="0" w:color="auto"/>
                                <w:left w:val="none" w:sz="0" w:space="0" w:color="auto"/>
                                <w:bottom w:val="none" w:sz="0" w:space="0" w:color="auto"/>
                                <w:right w:val="none" w:sz="0" w:space="0" w:color="auto"/>
                              </w:divBdr>
                              <w:divsChild>
                                <w:div w:id="1272132282">
                                  <w:marLeft w:val="0"/>
                                  <w:marRight w:val="0"/>
                                  <w:marTop w:val="0"/>
                                  <w:marBottom w:val="0"/>
                                  <w:divBdr>
                                    <w:top w:val="none" w:sz="0" w:space="0" w:color="auto"/>
                                    <w:left w:val="none" w:sz="0" w:space="0" w:color="auto"/>
                                    <w:bottom w:val="none" w:sz="0" w:space="0" w:color="auto"/>
                                    <w:right w:val="none" w:sz="0" w:space="0" w:color="auto"/>
                                  </w:divBdr>
                                  <w:divsChild>
                                    <w:div w:id="1272132336">
                                      <w:marLeft w:val="0"/>
                                      <w:marRight w:val="0"/>
                                      <w:marTop w:val="0"/>
                                      <w:marBottom w:val="0"/>
                                      <w:divBdr>
                                        <w:top w:val="none" w:sz="0" w:space="0" w:color="auto"/>
                                        <w:left w:val="none" w:sz="0" w:space="0" w:color="auto"/>
                                        <w:bottom w:val="none" w:sz="0" w:space="0" w:color="auto"/>
                                        <w:right w:val="none" w:sz="0" w:space="0" w:color="auto"/>
                                      </w:divBdr>
                                      <w:divsChild>
                                        <w:div w:id="1272132252">
                                          <w:marLeft w:val="0"/>
                                          <w:marRight w:val="0"/>
                                          <w:marTop w:val="0"/>
                                          <w:marBottom w:val="0"/>
                                          <w:divBdr>
                                            <w:top w:val="none" w:sz="0" w:space="0" w:color="auto"/>
                                            <w:left w:val="none" w:sz="0" w:space="0" w:color="auto"/>
                                            <w:bottom w:val="none" w:sz="0" w:space="0" w:color="auto"/>
                                            <w:right w:val="none" w:sz="0" w:space="0" w:color="auto"/>
                                          </w:divBdr>
                                          <w:divsChild>
                                            <w:div w:id="1272132248">
                                              <w:marLeft w:val="0"/>
                                              <w:marRight w:val="0"/>
                                              <w:marTop w:val="0"/>
                                              <w:marBottom w:val="0"/>
                                              <w:divBdr>
                                                <w:top w:val="none" w:sz="0" w:space="0" w:color="auto"/>
                                                <w:left w:val="none" w:sz="0" w:space="0" w:color="auto"/>
                                                <w:bottom w:val="none" w:sz="0" w:space="0" w:color="auto"/>
                                                <w:right w:val="none" w:sz="0" w:space="0" w:color="auto"/>
                                              </w:divBdr>
                                            </w:div>
                                            <w:div w:id="127213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6430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AC1E57-2F39-4ED7-BFA0-75D158F25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1240</Words>
  <Characters>6309</Characters>
  <Application>Microsoft Office Word</Application>
  <DocSecurity>0</DocSecurity>
  <Lines>52</Lines>
  <Paragraphs>15</Paragraphs>
  <ScaleCrop>false</ScaleCrop>
  <HeadingPairs>
    <vt:vector size="2" baseType="variant">
      <vt:variant>
        <vt:lpstr>Titre</vt:lpstr>
      </vt:variant>
      <vt:variant>
        <vt:i4>1</vt:i4>
      </vt:variant>
    </vt:vector>
  </HeadingPairs>
  <TitlesOfParts>
    <vt:vector size="1" baseType="lpstr">
      <vt:lpstr>ANNEXE – TABLEAU D’AVANCEMENT</vt:lpstr>
    </vt:vector>
  </TitlesOfParts>
  <Company>Ministere de l'Education Nationale</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 TABLEAU D’AVANCEMENT</dc:title>
  <dc:creator>KD</dc:creator>
  <cp:lastModifiedBy>Nadia Boudjema</cp:lastModifiedBy>
  <cp:revision>2</cp:revision>
  <cp:lastPrinted>2025-09-10T11:18:00Z</cp:lastPrinted>
  <dcterms:created xsi:type="dcterms:W3CDTF">2026-01-15T15:54:00Z</dcterms:created>
  <dcterms:modified xsi:type="dcterms:W3CDTF">2026-01-15T15:54:00Z</dcterms:modified>
</cp:coreProperties>
</file>